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2796A" w14:textId="77777777" w:rsidR="004B65E6" w:rsidRPr="008A7569" w:rsidRDefault="00797FD9" w:rsidP="00797FD9">
      <w:pPr>
        <w:pStyle w:val="Title"/>
        <w:jc w:val="right"/>
        <w:rPr>
          <w:i/>
          <w:color w:val="FF0000"/>
        </w:rPr>
      </w:pPr>
      <w:r w:rsidRPr="00797FD9">
        <w:rPr>
          <w:i/>
          <w:noProof/>
          <w:color w:val="FF0000"/>
          <w:lang w:val="en-US" w:eastAsia="en-US"/>
        </w:rPr>
        <w:drawing>
          <wp:inline distT="0" distB="0" distL="0" distR="0" wp14:anchorId="36FC629A" wp14:editId="0B5F7FD8">
            <wp:extent cx="2162175" cy="317800"/>
            <wp:effectExtent l="0" t="0" r="0" b="6350"/>
            <wp:docPr id="1" name="Picture 1" descr="C:\Users\RACHEL.HINSLEY1\Documents\NGESO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HINSLEY1\Documents\NGESO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4556" cy="319620"/>
                    </a:xfrm>
                    <a:prstGeom prst="rect">
                      <a:avLst/>
                    </a:prstGeom>
                    <a:noFill/>
                    <a:ln>
                      <a:noFill/>
                    </a:ln>
                  </pic:spPr>
                </pic:pic>
              </a:graphicData>
            </a:graphic>
          </wp:inline>
        </w:drawing>
      </w:r>
    </w:p>
    <w:tbl>
      <w:tblPr>
        <w:tblW w:w="9060" w:type="dxa"/>
        <w:shd w:val="clear" w:color="auto" w:fill="0079C1"/>
        <w:tblLayout w:type="fixed"/>
        <w:tblLook w:val="01E0" w:firstRow="1" w:lastRow="1" w:firstColumn="1" w:lastColumn="1" w:noHBand="0" w:noVBand="0"/>
      </w:tblPr>
      <w:tblGrid>
        <w:gridCol w:w="8790"/>
        <w:gridCol w:w="270"/>
      </w:tblGrid>
      <w:tr w:rsidR="00131735" w:rsidRPr="00BC2A99" w14:paraId="608FD041" w14:textId="77777777" w:rsidTr="00797FD9">
        <w:trPr>
          <w:trHeight w:val="90"/>
        </w:trPr>
        <w:tc>
          <w:tcPr>
            <w:tcW w:w="9060" w:type="dxa"/>
            <w:gridSpan w:val="2"/>
            <w:shd w:val="clear" w:color="auto" w:fill="00B050"/>
            <w:vAlign w:val="center"/>
          </w:tcPr>
          <w:p w14:paraId="1958BF5C" w14:textId="77777777" w:rsidR="00131735" w:rsidRPr="00BC2A99" w:rsidRDefault="00131735" w:rsidP="00BC2A99">
            <w:pPr>
              <w:pStyle w:val="Heading1"/>
              <w:jc w:val="center"/>
              <w:rPr>
                <w:color w:val="FFFFFF"/>
                <w:sz w:val="28"/>
                <w:szCs w:val="28"/>
              </w:rPr>
            </w:pPr>
            <w:bookmarkStart w:id="0" w:name="_Toc32136937"/>
            <w:r w:rsidRPr="00BC2A99">
              <w:rPr>
                <w:color w:val="FFFFFF"/>
                <w:sz w:val="28"/>
                <w:szCs w:val="28"/>
              </w:rPr>
              <w:t>Workgroup Terms of Reference and Membership</w:t>
            </w:r>
          </w:p>
          <w:p w14:paraId="7CB1FCD1" w14:textId="7A8FC9A0" w:rsidR="00131735" w:rsidRPr="00BC2A99" w:rsidRDefault="00131735" w:rsidP="00BC2A99">
            <w:pPr>
              <w:jc w:val="center"/>
              <w:rPr>
                <w:b/>
                <w:color w:val="FFFFFF"/>
              </w:rPr>
            </w:pPr>
            <w:r w:rsidRPr="005E22B8">
              <w:rPr>
                <w:b/>
                <w:color w:val="FFFFFF" w:themeColor="background1"/>
              </w:rPr>
              <w:t xml:space="preserve">TERMS OF REFERENCE FOR </w:t>
            </w:r>
            <w:r w:rsidRPr="00B940B6">
              <w:rPr>
                <w:b/>
                <w:color w:val="FFFFFF" w:themeColor="background1"/>
              </w:rPr>
              <w:t>CMP</w:t>
            </w:r>
            <w:r w:rsidR="00AF67E1">
              <w:rPr>
                <w:b/>
                <w:color w:val="FFFFFF" w:themeColor="background1"/>
              </w:rPr>
              <w:t>3</w:t>
            </w:r>
            <w:r w:rsidR="009B0EDD">
              <w:rPr>
                <w:b/>
                <w:color w:val="FFFFFF" w:themeColor="background1"/>
              </w:rPr>
              <w:t>20</w:t>
            </w:r>
            <w:r w:rsidRPr="00BC2A99">
              <w:rPr>
                <w:b/>
                <w:i/>
                <w:color w:val="FFFFFF"/>
              </w:rPr>
              <w:t xml:space="preserve"> </w:t>
            </w:r>
            <w:r w:rsidR="00254963">
              <w:rPr>
                <w:b/>
                <w:color w:val="FFFFFF"/>
              </w:rPr>
              <w:t>WORKGROUP</w:t>
            </w:r>
          </w:p>
          <w:p w14:paraId="533CDA4E" w14:textId="77777777" w:rsidR="00131735" w:rsidRPr="00BC2A99" w:rsidRDefault="00131735" w:rsidP="00D73E4A">
            <w:pPr>
              <w:pStyle w:val="Header"/>
              <w:rPr>
                <w:b/>
                <w:color w:val="FFFFFF"/>
                <w:sz w:val="24"/>
                <w:szCs w:val="24"/>
              </w:rPr>
            </w:pPr>
          </w:p>
        </w:tc>
      </w:tr>
      <w:bookmarkEnd w:id="0"/>
      <w:tr w:rsidR="00B940B6" w:rsidRPr="00B940B6" w14:paraId="0EE48155" w14:textId="77777777" w:rsidTr="009B0EDD">
        <w:tblPrEx>
          <w:tblBorders>
            <w:top w:val="nil"/>
            <w:left w:val="nil"/>
            <w:bottom w:val="nil"/>
            <w:right w:val="nil"/>
          </w:tblBorders>
          <w:shd w:val="clear" w:color="auto" w:fill="auto"/>
          <w:tblLook w:val="0000" w:firstRow="0" w:lastRow="0" w:firstColumn="0" w:lastColumn="0" w:noHBand="0" w:noVBand="0"/>
        </w:tblPrEx>
        <w:trPr>
          <w:gridAfter w:val="1"/>
          <w:wAfter w:w="270" w:type="dxa"/>
          <w:trHeight w:val="1103"/>
        </w:trPr>
        <w:tc>
          <w:tcPr>
            <w:tcW w:w="8790" w:type="dxa"/>
          </w:tcPr>
          <w:p w14:paraId="51DC6916" w14:textId="77777777" w:rsidR="009B0EDD" w:rsidRDefault="009B0EDD" w:rsidP="00797FD9">
            <w:pPr>
              <w:pStyle w:val="BodyText"/>
              <w:jc w:val="both"/>
              <w:rPr>
                <w:color w:val="000000"/>
                <w:sz w:val="23"/>
                <w:szCs w:val="23"/>
              </w:rPr>
            </w:pPr>
          </w:p>
          <w:p w14:paraId="2CFA06D2" w14:textId="08A8E16B" w:rsidR="00B940B6" w:rsidRPr="009B0EDD" w:rsidRDefault="009B0EDD" w:rsidP="00797FD9">
            <w:pPr>
              <w:pStyle w:val="BodyText"/>
              <w:jc w:val="both"/>
              <w:rPr>
                <w:rFonts w:cs="Arial"/>
                <w:color w:val="000000"/>
                <w:sz w:val="24"/>
                <w:szCs w:val="24"/>
              </w:rPr>
            </w:pPr>
            <w:r w:rsidRPr="009B0EDD">
              <w:rPr>
                <w:color w:val="000000"/>
                <w:sz w:val="24"/>
                <w:szCs w:val="24"/>
              </w:rPr>
              <w:t>CMP320</w:t>
            </w:r>
            <w:r w:rsidR="00797FD9" w:rsidRPr="009B0EDD">
              <w:rPr>
                <w:color w:val="000000"/>
                <w:sz w:val="24"/>
                <w:szCs w:val="24"/>
              </w:rPr>
              <w:t xml:space="preserve">: </w:t>
            </w:r>
            <w:r w:rsidRPr="009B0EDD">
              <w:rPr>
                <w:rFonts w:ascii="arialw Roman" w:hAnsi="arialw Roman" w:cs="Arial"/>
                <w:color w:val="000000"/>
                <w:sz w:val="24"/>
                <w:szCs w:val="24"/>
              </w:rPr>
              <w:t>Island MITS Radial Link Security Factor</w:t>
            </w:r>
          </w:p>
        </w:tc>
      </w:tr>
      <w:tr w:rsidR="00131735" w:rsidRPr="00BC2A99" w14:paraId="4F1E866A" w14:textId="77777777" w:rsidTr="009B0EDD">
        <w:trPr>
          <w:trHeight w:val="90"/>
        </w:trPr>
        <w:tc>
          <w:tcPr>
            <w:tcW w:w="9060" w:type="dxa"/>
            <w:gridSpan w:val="2"/>
            <w:shd w:val="clear" w:color="auto" w:fill="00B050"/>
            <w:vAlign w:val="center"/>
          </w:tcPr>
          <w:p w14:paraId="00B58791" w14:textId="77777777" w:rsidR="00131735" w:rsidRPr="00BC2A99" w:rsidRDefault="00131735" w:rsidP="00D73E4A">
            <w:pPr>
              <w:pStyle w:val="Header"/>
              <w:rPr>
                <w:b/>
                <w:color w:val="FFFFFF"/>
                <w:sz w:val="24"/>
                <w:szCs w:val="24"/>
              </w:rPr>
            </w:pPr>
            <w:r w:rsidRPr="00BC2A99">
              <w:rPr>
                <w:b/>
                <w:color w:val="FFFFFF"/>
                <w:sz w:val="24"/>
                <w:szCs w:val="24"/>
              </w:rPr>
              <w:t xml:space="preserve">Responsibilities </w:t>
            </w:r>
          </w:p>
        </w:tc>
      </w:tr>
    </w:tbl>
    <w:p w14:paraId="611767F3" w14:textId="77777777" w:rsidR="00C90181" w:rsidRDefault="00C90181" w:rsidP="00C90181">
      <w:pPr>
        <w:pStyle w:val="Subtitle"/>
        <w:jc w:val="both"/>
        <w:rPr>
          <w:b w:val="0"/>
          <w:sz w:val="22"/>
          <w:u w:val="none"/>
        </w:rPr>
      </w:pPr>
    </w:p>
    <w:p w14:paraId="59FBB99B" w14:textId="77777777" w:rsidR="00281052" w:rsidRPr="00281052" w:rsidRDefault="00281052" w:rsidP="00281052">
      <w:pPr>
        <w:ind w:left="113" w:right="113"/>
        <w:rPr>
          <w:rFonts w:ascii="Arial" w:hAnsi="Arial"/>
          <w:sz w:val="22"/>
          <w:szCs w:val="20"/>
          <w:lang w:eastAsia="en-US"/>
        </w:rPr>
      </w:pPr>
    </w:p>
    <w:p w14:paraId="290C5177" w14:textId="13D7AF15" w:rsidR="00C90181" w:rsidRPr="009B0EDD" w:rsidRDefault="00281052" w:rsidP="00AA3A88">
      <w:pPr>
        <w:pStyle w:val="BodyText"/>
        <w:numPr>
          <w:ilvl w:val="0"/>
          <w:numId w:val="26"/>
        </w:numPr>
        <w:jc w:val="both"/>
        <w:rPr>
          <w:b w:val="0"/>
          <w:color w:val="FF0000"/>
          <w:szCs w:val="22"/>
        </w:rPr>
      </w:pPr>
      <w:r w:rsidRPr="00281052">
        <w:rPr>
          <w:b w:val="0"/>
        </w:rPr>
        <w:t xml:space="preserve">The Workgroup is responsible for assisting the CUSC Modifications Panel in the evaluation of CUSC Modification Proposal </w:t>
      </w:r>
      <w:r w:rsidR="00797FD9" w:rsidRPr="009B0EDD">
        <w:rPr>
          <w:rFonts w:cs="Arial"/>
          <w:color w:val="000000"/>
          <w:szCs w:val="22"/>
        </w:rPr>
        <w:t>CMP3</w:t>
      </w:r>
      <w:r w:rsidR="009B0EDD" w:rsidRPr="009B0EDD">
        <w:rPr>
          <w:rFonts w:cs="Arial"/>
          <w:color w:val="000000"/>
          <w:szCs w:val="22"/>
        </w:rPr>
        <w:t>20</w:t>
      </w:r>
      <w:r w:rsidR="00797FD9" w:rsidRPr="009B0EDD">
        <w:rPr>
          <w:rFonts w:cs="Arial"/>
          <w:color w:val="000000"/>
          <w:szCs w:val="22"/>
        </w:rPr>
        <w:t xml:space="preserve">: </w:t>
      </w:r>
      <w:r w:rsidR="009B0EDD" w:rsidRPr="009B0EDD">
        <w:rPr>
          <w:rFonts w:ascii="arialw Roman" w:hAnsi="arialw Roman" w:cs="Arial"/>
          <w:color w:val="000000"/>
          <w:szCs w:val="22"/>
        </w:rPr>
        <w:t>Island MITS Radial Link Security Factor</w:t>
      </w:r>
    </w:p>
    <w:p w14:paraId="589E1A1F" w14:textId="77777777" w:rsidR="0095296E" w:rsidRPr="0095296E" w:rsidRDefault="0095296E" w:rsidP="0095296E">
      <w:pPr>
        <w:pStyle w:val="BodyText"/>
        <w:ind w:left="720"/>
        <w:jc w:val="both"/>
        <w:rPr>
          <w:b w:val="0"/>
          <w:color w:val="FF0000"/>
        </w:rPr>
      </w:pPr>
    </w:p>
    <w:p w14:paraId="445CF393" w14:textId="77777777" w:rsidR="00C90181" w:rsidRDefault="00C90181" w:rsidP="00C90181">
      <w:pPr>
        <w:pStyle w:val="BodyText"/>
        <w:numPr>
          <w:ilvl w:val="0"/>
          <w:numId w:val="26"/>
        </w:numPr>
        <w:jc w:val="both"/>
        <w:rPr>
          <w:b w:val="0"/>
        </w:rPr>
      </w:pPr>
      <w:r>
        <w:rPr>
          <w:b w:val="0"/>
        </w:rPr>
        <w:t>The proposal must be evaluated to consider whether it better facilitates achievement of the Applicable CUSC Objectives. These can be summarised as follows:</w:t>
      </w:r>
    </w:p>
    <w:p w14:paraId="3CF91FDA" w14:textId="77777777" w:rsidR="00D51D7F" w:rsidRDefault="00D51D7F" w:rsidP="00687F51">
      <w:pPr>
        <w:pStyle w:val="BodyText"/>
        <w:ind w:left="720"/>
      </w:pPr>
    </w:p>
    <w:p w14:paraId="42666625" w14:textId="77777777" w:rsidR="009B0EDD" w:rsidRDefault="009B0EDD" w:rsidP="009B0EDD">
      <w:pPr>
        <w:pStyle w:val="BodyText"/>
        <w:numPr>
          <w:ilvl w:val="1"/>
          <w:numId w:val="43"/>
        </w:numPr>
        <w:jc w:val="both"/>
        <w:rPr>
          <w:b w:val="0"/>
        </w:rPr>
      </w:pPr>
      <w:r>
        <w:rPr>
          <w:b w:val="0"/>
        </w:rPr>
        <w:t xml:space="preserve">The efficient discharge by the Licensee of the obligations imposed on it by the Act and the Transmission Licence; </w:t>
      </w:r>
    </w:p>
    <w:p w14:paraId="6D69718E" w14:textId="77777777" w:rsidR="009B0EDD" w:rsidRDefault="009B0EDD" w:rsidP="009B0EDD">
      <w:pPr>
        <w:pStyle w:val="BodyText"/>
        <w:numPr>
          <w:ilvl w:val="1"/>
          <w:numId w:val="43"/>
        </w:numPr>
        <w:jc w:val="both"/>
        <w:rPr>
          <w:b w:val="0"/>
        </w:rPr>
      </w:pPr>
      <w:r>
        <w:rPr>
          <w:b w:val="0"/>
        </w:rPr>
        <w:t>Facilitating effective competition in the generation and supply of electricity, and (so far as consistent therewith) facilitating such competition in the sale, distribution and purchase of electricity;</w:t>
      </w:r>
    </w:p>
    <w:p w14:paraId="013645CF" w14:textId="77777777" w:rsidR="009B0EDD" w:rsidRDefault="009B0EDD" w:rsidP="009B0EDD">
      <w:pPr>
        <w:pStyle w:val="BodyText"/>
        <w:numPr>
          <w:ilvl w:val="1"/>
          <w:numId w:val="43"/>
        </w:numPr>
        <w:jc w:val="both"/>
        <w:rPr>
          <w:b w:val="0"/>
        </w:rPr>
      </w:pPr>
      <w:r>
        <w:rPr>
          <w:b w:val="0"/>
        </w:rPr>
        <w:t>Compliance with the Electricity Regulation and any relevant legally binding decision of the European Commission and/or the Agency *; and</w:t>
      </w:r>
    </w:p>
    <w:p w14:paraId="278133A5" w14:textId="2A1AC51D" w:rsidR="00686D0C" w:rsidRPr="009B0EDD" w:rsidRDefault="009B0EDD" w:rsidP="00AA6DD3">
      <w:pPr>
        <w:pStyle w:val="BodyText"/>
        <w:numPr>
          <w:ilvl w:val="1"/>
          <w:numId w:val="43"/>
        </w:numPr>
        <w:jc w:val="both"/>
        <w:rPr>
          <w:b w:val="0"/>
        </w:rPr>
      </w:pPr>
      <w:r>
        <w:rPr>
          <w:b w:val="0"/>
        </w:rPr>
        <w:t>Promoting efficiency in the implementation and administration of the CUSC arrangements.</w:t>
      </w:r>
    </w:p>
    <w:p w14:paraId="22A7014F" w14:textId="77777777" w:rsidR="00C90181" w:rsidRDefault="00C90181" w:rsidP="00C90181">
      <w:pPr>
        <w:pStyle w:val="BodyText"/>
        <w:rPr>
          <w:b w:val="0"/>
        </w:rPr>
      </w:pPr>
    </w:p>
    <w:p w14:paraId="7BE9E84C" w14:textId="77777777" w:rsidR="00C90181" w:rsidRDefault="00C90181" w:rsidP="00C90181">
      <w:pPr>
        <w:pStyle w:val="BodyText"/>
        <w:numPr>
          <w:ilvl w:val="0"/>
          <w:numId w:val="26"/>
        </w:numPr>
        <w:jc w:val="both"/>
        <w:rPr>
          <w:b w:val="0"/>
        </w:rPr>
      </w:pPr>
      <w:r>
        <w:rPr>
          <w:b w:val="0"/>
        </w:rPr>
        <w:t>It should be noted that additional provisions apply where it is proposed to modify the CUSC Modification provisions, and generally reference should be made to the Transmission Licence for the full definition of the term.</w:t>
      </w:r>
    </w:p>
    <w:p w14:paraId="57819914" w14:textId="77777777" w:rsidR="00131735" w:rsidRDefault="00131735" w:rsidP="00131735"/>
    <w:tbl>
      <w:tblPr>
        <w:tblW w:w="9060" w:type="dxa"/>
        <w:shd w:val="clear" w:color="auto" w:fill="0079C1"/>
        <w:tblLayout w:type="fixed"/>
        <w:tblLook w:val="01E0" w:firstRow="1" w:lastRow="1" w:firstColumn="1" w:lastColumn="1" w:noHBand="0" w:noVBand="0"/>
      </w:tblPr>
      <w:tblGrid>
        <w:gridCol w:w="9060"/>
      </w:tblGrid>
      <w:tr w:rsidR="00131735" w:rsidRPr="00BC2A99" w14:paraId="55EC7A64" w14:textId="77777777" w:rsidTr="002816B3">
        <w:trPr>
          <w:trHeight w:val="90"/>
        </w:trPr>
        <w:tc>
          <w:tcPr>
            <w:tcW w:w="9060" w:type="dxa"/>
            <w:shd w:val="clear" w:color="auto" w:fill="00B050"/>
            <w:vAlign w:val="center"/>
          </w:tcPr>
          <w:p w14:paraId="21DA7CA5" w14:textId="77777777" w:rsidR="00131735" w:rsidRPr="00BC2A99" w:rsidRDefault="00131735" w:rsidP="00D73E4A">
            <w:pPr>
              <w:pStyle w:val="Header"/>
              <w:rPr>
                <w:b/>
                <w:color w:val="FFFFFF"/>
                <w:sz w:val="24"/>
                <w:szCs w:val="24"/>
              </w:rPr>
            </w:pPr>
            <w:r w:rsidRPr="00BC2A99">
              <w:rPr>
                <w:b/>
                <w:color w:val="FFFFFF"/>
                <w:sz w:val="24"/>
                <w:szCs w:val="24"/>
              </w:rPr>
              <w:t>Scope of work</w:t>
            </w:r>
          </w:p>
        </w:tc>
      </w:tr>
    </w:tbl>
    <w:p w14:paraId="6C202DDC" w14:textId="77777777" w:rsidR="00C90181" w:rsidRDefault="00C90181" w:rsidP="00C90181">
      <w:pPr>
        <w:pStyle w:val="BodyText"/>
        <w:rPr>
          <w:b w:val="0"/>
        </w:rPr>
      </w:pPr>
    </w:p>
    <w:p w14:paraId="298C4177" w14:textId="77777777" w:rsidR="00C90181" w:rsidRDefault="00C90181" w:rsidP="00773A8D">
      <w:pPr>
        <w:pStyle w:val="BodyText"/>
        <w:numPr>
          <w:ilvl w:val="0"/>
          <w:numId w:val="26"/>
        </w:numPr>
        <w:jc w:val="both"/>
        <w:rPr>
          <w:b w:val="0"/>
        </w:rPr>
      </w:pPr>
      <w:r>
        <w:rPr>
          <w:b w:val="0"/>
        </w:rPr>
        <w:t>The Workgroup must consider the issues raised by the Modification Proposal and consider if the proposal identified better facilitates achievement of the Applicable CUSC Objectives.</w:t>
      </w:r>
    </w:p>
    <w:p w14:paraId="04B8457B" w14:textId="77777777" w:rsidR="00C90181" w:rsidRDefault="00C90181" w:rsidP="00C90181">
      <w:pPr>
        <w:pStyle w:val="BodyText"/>
        <w:rPr>
          <w:b w:val="0"/>
          <w:color w:val="000000"/>
        </w:rPr>
      </w:pPr>
    </w:p>
    <w:p w14:paraId="2C4E2B98" w14:textId="77777777" w:rsidR="00C90181" w:rsidRDefault="00C90181" w:rsidP="00C90181">
      <w:pPr>
        <w:pStyle w:val="BodyText"/>
        <w:numPr>
          <w:ilvl w:val="0"/>
          <w:numId w:val="26"/>
        </w:numPr>
        <w:jc w:val="both"/>
        <w:rPr>
          <w:b w:val="0"/>
          <w:color w:val="000000"/>
        </w:rPr>
      </w:pPr>
      <w:r>
        <w:rPr>
          <w:b w:val="0"/>
          <w:color w:val="000000"/>
        </w:rPr>
        <w:t>In addition to the overriding requirement of paragraph 4, the Workgroup shall consider and report on the following specific issues:</w:t>
      </w:r>
    </w:p>
    <w:p w14:paraId="4DEB2AA1" w14:textId="77777777" w:rsidR="00093325" w:rsidRPr="00773A8D" w:rsidRDefault="00093325" w:rsidP="00093325">
      <w:pPr>
        <w:pStyle w:val="ListParagraph"/>
        <w:rPr>
          <w:rFonts w:ascii="Arial" w:hAnsi="Arial"/>
          <w:sz w:val="22"/>
        </w:rPr>
      </w:pPr>
    </w:p>
    <w:p w14:paraId="5A1A22C6" w14:textId="77777777" w:rsidR="009B0EDD" w:rsidRDefault="009B0EDD" w:rsidP="009B0EDD">
      <w:pPr>
        <w:pStyle w:val="BodyText"/>
        <w:numPr>
          <w:ilvl w:val="0"/>
          <w:numId w:val="44"/>
        </w:numPr>
        <w:jc w:val="both"/>
        <w:rPr>
          <w:b w:val="0"/>
          <w:color w:val="000000"/>
        </w:rPr>
      </w:pPr>
      <w:r>
        <w:rPr>
          <w:b w:val="0"/>
          <w:color w:val="000000"/>
        </w:rPr>
        <w:t>The extent to which the MITS connection is financially firm;</w:t>
      </w:r>
    </w:p>
    <w:p w14:paraId="37B4DB46" w14:textId="77777777" w:rsidR="009B0EDD" w:rsidRDefault="009B0EDD" w:rsidP="009B0EDD">
      <w:pPr>
        <w:pStyle w:val="BodyText"/>
        <w:numPr>
          <w:ilvl w:val="0"/>
          <w:numId w:val="44"/>
        </w:numPr>
        <w:jc w:val="both"/>
        <w:rPr>
          <w:b w:val="0"/>
          <w:color w:val="000000"/>
        </w:rPr>
      </w:pPr>
      <w:r>
        <w:rPr>
          <w:b w:val="0"/>
          <w:color w:val="000000"/>
        </w:rPr>
        <w:t>Consider the origin of the local circuit security factor and whether those principles need to be considered within the Modification;</w:t>
      </w:r>
    </w:p>
    <w:p w14:paraId="304CE200" w14:textId="77777777" w:rsidR="009B0EDD" w:rsidRDefault="009B0EDD" w:rsidP="009B0EDD">
      <w:pPr>
        <w:pStyle w:val="BodyText"/>
        <w:numPr>
          <w:ilvl w:val="0"/>
          <w:numId w:val="44"/>
        </w:numPr>
        <w:jc w:val="both"/>
        <w:rPr>
          <w:b w:val="0"/>
          <w:color w:val="000000"/>
        </w:rPr>
      </w:pPr>
      <w:r>
        <w:rPr>
          <w:b w:val="0"/>
          <w:color w:val="000000"/>
        </w:rPr>
        <w:t>Consider impacts on and interactions with SQSS;</w:t>
      </w:r>
    </w:p>
    <w:p w14:paraId="1086DE1D" w14:textId="0B23EE3B" w:rsidR="009B0EDD" w:rsidRDefault="009B0EDD" w:rsidP="009B0EDD">
      <w:pPr>
        <w:pStyle w:val="BodyText"/>
        <w:numPr>
          <w:ilvl w:val="0"/>
          <w:numId w:val="44"/>
        </w:numPr>
        <w:jc w:val="both"/>
        <w:rPr>
          <w:b w:val="0"/>
          <w:color w:val="000000"/>
        </w:rPr>
      </w:pPr>
      <w:r>
        <w:rPr>
          <w:b w:val="0"/>
          <w:color w:val="000000"/>
        </w:rPr>
        <w:t xml:space="preserve">Objective criteria for pulling specific circuits out of the treatment of 1.8 security factor and whether or not it impacts on the calculation of the 1.8 security factor; </w:t>
      </w:r>
    </w:p>
    <w:p w14:paraId="2103B649" w14:textId="414193BD" w:rsidR="009B0EDD" w:rsidRDefault="009B0EDD" w:rsidP="009B0EDD">
      <w:pPr>
        <w:pStyle w:val="BodyText"/>
        <w:numPr>
          <w:ilvl w:val="0"/>
          <w:numId w:val="44"/>
        </w:numPr>
        <w:jc w:val="both"/>
        <w:rPr>
          <w:ins w:id="1" w:author="Mullen (ESO), Paul J" w:date="2019-08-19T10:29:00Z"/>
          <w:b w:val="0"/>
          <w:color w:val="000000"/>
        </w:rPr>
      </w:pPr>
      <w:r>
        <w:rPr>
          <w:b w:val="0"/>
          <w:color w:val="000000"/>
        </w:rPr>
        <w:t>Ensuring proposed solution doesn’t introduce undue discrimination; and</w:t>
      </w:r>
    </w:p>
    <w:p w14:paraId="0BCD8A36" w14:textId="50BCDF82" w:rsidR="008909DE" w:rsidRPr="008909DE" w:rsidRDefault="008909DE" w:rsidP="009B0EDD">
      <w:pPr>
        <w:pStyle w:val="BodyText"/>
        <w:numPr>
          <w:ilvl w:val="0"/>
          <w:numId w:val="44"/>
        </w:numPr>
        <w:jc w:val="both"/>
        <w:rPr>
          <w:b w:val="0"/>
          <w:color w:val="000000"/>
          <w:highlight w:val="yellow"/>
        </w:rPr>
      </w:pPr>
      <w:commentRangeStart w:id="2"/>
      <w:ins w:id="3" w:author="Mullen (ESO), Paul J" w:date="2019-08-19T10:29:00Z">
        <w:r w:rsidRPr="008909DE">
          <w:rPr>
            <w:b w:val="0"/>
            <w:color w:val="000000"/>
            <w:highlight w:val="yellow"/>
          </w:rPr>
          <w:lastRenderedPageBreak/>
          <w:t>Confirming Panel decision that a Workgroup Consultation is not required.</w:t>
        </w:r>
      </w:ins>
    </w:p>
    <w:commentRangeEnd w:id="2"/>
    <w:p w14:paraId="2B0495DC" w14:textId="77777777" w:rsidR="00C90181" w:rsidRDefault="00BF2E83" w:rsidP="00C90181">
      <w:pPr>
        <w:pStyle w:val="BodyText"/>
        <w:rPr>
          <w:color w:val="000000"/>
        </w:rPr>
      </w:pPr>
      <w:r>
        <w:rPr>
          <w:rStyle w:val="CommentReference"/>
          <w:rFonts w:ascii="Times New Roman" w:hAnsi="Times New Roman"/>
          <w:b w:val="0"/>
          <w:lang w:eastAsia="en-GB"/>
        </w:rPr>
        <w:commentReference w:id="2"/>
      </w:r>
    </w:p>
    <w:p w14:paraId="69F5D0BE" w14:textId="77777777" w:rsidR="00C90181" w:rsidRDefault="00C90181" w:rsidP="00C90181">
      <w:pPr>
        <w:numPr>
          <w:ilvl w:val="0"/>
          <w:numId w:val="26"/>
        </w:numPr>
        <w:jc w:val="both"/>
        <w:rPr>
          <w:rFonts w:ascii="Arial" w:hAnsi="Arial"/>
          <w:color w:val="FF0000"/>
          <w:sz w:val="22"/>
        </w:rPr>
      </w:pPr>
      <w:r>
        <w:rPr>
          <w:rFonts w:ascii="Arial" w:hAnsi="Arial"/>
          <w:sz w:val="22"/>
        </w:rPr>
        <w:t xml:space="preserve">The Workgroup is responsible for the formulation and evaluation of any </w:t>
      </w:r>
      <w:r>
        <w:rPr>
          <w:rFonts w:ascii="Arial" w:hAnsi="Arial"/>
          <w:color w:val="000000"/>
          <w:sz w:val="22"/>
        </w:rPr>
        <w:t>Workgroup</w:t>
      </w:r>
      <w:r>
        <w:rPr>
          <w:rFonts w:ascii="Arial" w:hAnsi="Arial"/>
          <w:sz w:val="22"/>
        </w:rPr>
        <w:t xml:space="preserve"> Alternative CUSC Modifications </w:t>
      </w:r>
      <w:r>
        <w:rPr>
          <w:rFonts w:ascii="Arial" w:hAnsi="Arial"/>
          <w:color w:val="000000"/>
          <w:sz w:val="22"/>
        </w:rPr>
        <w:t>(WACMs)</w:t>
      </w:r>
      <w:r>
        <w:rPr>
          <w:rFonts w:ascii="Arial" w:hAnsi="Arial"/>
          <w:sz w:val="22"/>
        </w:rPr>
        <w:t xml:space="preserve"> arising from Group discussions which would, as compared with the Modification Proposal or the current version of the CUSC, better facilitate achieving the Applicable CUSC Objectives in relation to the issue or defect identified. </w:t>
      </w:r>
    </w:p>
    <w:p w14:paraId="1655EF3A" w14:textId="77777777" w:rsidR="00C90181" w:rsidRDefault="00C90181" w:rsidP="00C90181">
      <w:pPr>
        <w:jc w:val="both"/>
        <w:rPr>
          <w:rFonts w:ascii="Arial" w:hAnsi="Arial"/>
          <w:color w:val="FF0000"/>
          <w:sz w:val="22"/>
        </w:rPr>
      </w:pPr>
    </w:p>
    <w:p w14:paraId="79C7549D" w14:textId="77777777" w:rsidR="00C90181" w:rsidRDefault="00C90181" w:rsidP="00C90181">
      <w:pPr>
        <w:pStyle w:val="BodyText"/>
        <w:numPr>
          <w:ilvl w:val="0"/>
          <w:numId w:val="26"/>
        </w:numPr>
        <w:jc w:val="both"/>
        <w:rPr>
          <w:b w:val="0"/>
          <w:color w:val="000000"/>
        </w:rPr>
      </w:pPr>
      <w:r>
        <w:rPr>
          <w:b w:val="0"/>
          <w:color w:val="000000"/>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w:t>
      </w:r>
      <w:r>
        <w:rPr>
          <w:b w:val="0"/>
        </w:rPr>
        <w:t>, as compared with the Modification Proposal or the current version of the CUSC</w:t>
      </w:r>
      <w:r>
        <w:rPr>
          <w:b w:val="0"/>
          <w:color w:val="000000"/>
        </w:rPr>
        <w:t>. The extent of the support for the Modification Proposal or any WACM arising from the Workgroup’s discussions should be clearly described in the final Workgroup Report to the CUSC Modifications Panel.</w:t>
      </w:r>
    </w:p>
    <w:p w14:paraId="6F06155A" w14:textId="77777777" w:rsidR="00C90181" w:rsidRDefault="00C90181" w:rsidP="00C90181">
      <w:pPr>
        <w:pStyle w:val="BodyText"/>
        <w:jc w:val="both"/>
        <w:rPr>
          <w:b w:val="0"/>
          <w:color w:val="000000"/>
        </w:rPr>
      </w:pPr>
      <w:r>
        <w:rPr>
          <w:b w:val="0"/>
          <w:color w:val="000000"/>
        </w:rPr>
        <w:t xml:space="preserve">    </w:t>
      </w:r>
    </w:p>
    <w:p w14:paraId="576E0386" w14:textId="77777777" w:rsidR="00C90181" w:rsidRDefault="00C90181" w:rsidP="00C90181">
      <w:pPr>
        <w:numPr>
          <w:ilvl w:val="0"/>
          <w:numId w:val="26"/>
        </w:numPr>
        <w:jc w:val="both"/>
        <w:rPr>
          <w:rFonts w:ascii="Arial" w:hAnsi="Arial"/>
          <w:sz w:val="22"/>
        </w:rPr>
      </w:pPr>
      <w:r>
        <w:rPr>
          <w:rFonts w:ascii="Arial" w:hAnsi="Arial"/>
          <w:sz w:val="22"/>
        </w:rPr>
        <w:t>Workgroup members should be mindful of efficiency and propose the fewest number of WACMs possible.</w:t>
      </w:r>
    </w:p>
    <w:p w14:paraId="3289FFD3" w14:textId="77777777" w:rsidR="00C90181" w:rsidRDefault="00C90181" w:rsidP="00C90181">
      <w:pPr>
        <w:jc w:val="both"/>
        <w:rPr>
          <w:rFonts w:ascii="Arial" w:hAnsi="Arial"/>
          <w:sz w:val="22"/>
        </w:rPr>
      </w:pPr>
    </w:p>
    <w:p w14:paraId="73281AD0" w14:textId="77777777" w:rsidR="00C90181" w:rsidRDefault="00C90181" w:rsidP="00C90181">
      <w:pPr>
        <w:numPr>
          <w:ilvl w:val="0"/>
          <w:numId w:val="26"/>
        </w:numPr>
        <w:jc w:val="both"/>
        <w:rPr>
          <w:rFonts w:ascii="Arial" w:hAnsi="Arial"/>
          <w:sz w:val="22"/>
        </w:rPr>
      </w:pPr>
      <w:r>
        <w:rPr>
          <w:rFonts w:ascii="Arial" w:hAnsi="Arial"/>
          <w:sz w:val="22"/>
        </w:rPr>
        <w:t xml:space="preserve">All proposed WACMs should include the Proposer(s)'s details within the final Workgroup report, for the avoidance of doubt this includes WACMs which are proposed by the entire Workgroup or subset of members. </w:t>
      </w:r>
    </w:p>
    <w:p w14:paraId="5E9E431B" w14:textId="77777777" w:rsidR="00C90181" w:rsidRDefault="00C90181" w:rsidP="00C90181">
      <w:pPr>
        <w:jc w:val="both"/>
        <w:rPr>
          <w:rFonts w:ascii="Arial" w:hAnsi="Arial"/>
          <w:sz w:val="22"/>
        </w:rPr>
      </w:pPr>
    </w:p>
    <w:p w14:paraId="78814A22" w14:textId="77777777" w:rsidR="00C90181" w:rsidRDefault="00C90181" w:rsidP="00C90181">
      <w:pPr>
        <w:numPr>
          <w:ilvl w:val="0"/>
          <w:numId w:val="26"/>
        </w:numPr>
        <w:jc w:val="both"/>
        <w:rPr>
          <w:rFonts w:ascii="Arial" w:hAnsi="Arial"/>
          <w:sz w:val="22"/>
        </w:rPr>
      </w:pPr>
      <w:r>
        <w:rPr>
          <w:rFonts w:ascii="Arial" w:hAnsi="Arial"/>
          <w:sz w:val="22"/>
        </w:rPr>
        <w:t>Following the Consultation period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1305E6B3" w14:textId="77777777" w:rsidR="00C90181" w:rsidRDefault="00C90181" w:rsidP="00C90181">
      <w:pPr>
        <w:jc w:val="both"/>
        <w:rPr>
          <w:rFonts w:ascii="Arial" w:hAnsi="Arial"/>
          <w:sz w:val="22"/>
        </w:rPr>
      </w:pPr>
    </w:p>
    <w:p w14:paraId="64702DAD" w14:textId="77777777" w:rsidR="00C90181" w:rsidRDefault="00C90181" w:rsidP="00C90181">
      <w:pPr>
        <w:ind w:left="720"/>
        <w:jc w:val="both"/>
        <w:rPr>
          <w:rFonts w:ascii="Arial" w:hAnsi="Arial"/>
          <w:sz w:val="22"/>
        </w:rPr>
      </w:pPr>
      <w:r>
        <w:rPr>
          <w:rFonts w:ascii="Arial" w:hAnsi="Arial"/>
          <w:sz w:val="22"/>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3E953F15" w14:textId="77777777" w:rsidR="00C90181" w:rsidRDefault="00C90181" w:rsidP="00C90181">
      <w:pPr>
        <w:jc w:val="both"/>
        <w:rPr>
          <w:rFonts w:ascii="Arial" w:hAnsi="Arial"/>
          <w:sz w:val="22"/>
        </w:rPr>
      </w:pPr>
    </w:p>
    <w:p w14:paraId="7EA1DE6B" w14:textId="50587CDF" w:rsidR="00C90181" w:rsidRPr="00A915BC" w:rsidRDefault="00C90181" w:rsidP="00C90181">
      <w:pPr>
        <w:numPr>
          <w:ilvl w:val="0"/>
          <w:numId w:val="26"/>
        </w:numPr>
        <w:jc w:val="both"/>
        <w:rPr>
          <w:rFonts w:ascii="Arial" w:hAnsi="Arial"/>
          <w:sz w:val="22"/>
        </w:rPr>
      </w:pPr>
      <w:r>
        <w:rPr>
          <w:rFonts w:ascii="Arial" w:hAnsi="Arial"/>
          <w:sz w:val="22"/>
        </w:rPr>
        <w:t xml:space="preserve">The Workgroup is to submit its final report to the Modifications Panel Secretary on </w:t>
      </w:r>
      <w:commentRangeStart w:id="4"/>
      <w:ins w:id="5" w:author="Mullen (ESO), Paul J" w:date="2019-08-19T10:23:00Z">
        <w:r w:rsidR="008909DE" w:rsidRPr="008909DE">
          <w:rPr>
            <w:rFonts w:ascii="Arial" w:hAnsi="Arial"/>
            <w:b/>
            <w:sz w:val="22"/>
            <w:highlight w:val="yellow"/>
            <w:rPrChange w:id="6" w:author="Mullen (ESO), Paul J" w:date="2019-08-19T10:24:00Z">
              <w:rPr>
                <w:rFonts w:ascii="Arial" w:hAnsi="Arial"/>
                <w:sz w:val="22"/>
              </w:rPr>
            </w:rPrChange>
          </w:rPr>
          <w:t>28 August 2019</w:t>
        </w:r>
      </w:ins>
      <w:r w:rsidR="009E0A6D">
        <w:rPr>
          <w:rFonts w:ascii="Arial" w:hAnsi="Arial"/>
          <w:sz w:val="22"/>
        </w:rPr>
        <w:t xml:space="preserve"> </w:t>
      </w:r>
      <w:commentRangeEnd w:id="4"/>
      <w:r w:rsidR="00BF2E83">
        <w:rPr>
          <w:rStyle w:val="CommentReference"/>
        </w:rPr>
        <w:commentReference w:id="4"/>
      </w:r>
      <w:r>
        <w:rPr>
          <w:rFonts w:ascii="Arial" w:hAnsi="Arial"/>
          <w:sz w:val="22"/>
        </w:rPr>
        <w:t xml:space="preserve">for circulation to Panel Members.  The final report conclusions will be presented to the CUSC Modifications Panel meeting on </w:t>
      </w:r>
      <w:commentRangeStart w:id="7"/>
      <w:ins w:id="8" w:author="Mullen (ESO), Paul J" w:date="2019-08-19T10:23:00Z">
        <w:r w:rsidR="008909DE" w:rsidRPr="008909DE">
          <w:rPr>
            <w:rFonts w:ascii="Arial" w:hAnsi="Arial"/>
            <w:b/>
            <w:color w:val="FF0000"/>
            <w:sz w:val="22"/>
            <w:highlight w:val="yellow"/>
            <w:rPrChange w:id="9" w:author="Mullen (ESO), Paul J" w:date="2019-08-19T10:24:00Z">
              <w:rPr>
                <w:rFonts w:ascii="Arial" w:hAnsi="Arial"/>
                <w:b/>
                <w:color w:val="FF0000"/>
                <w:sz w:val="22"/>
              </w:rPr>
            </w:rPrChange>
          </w:rPr>
          <w:t>20 September 2019</w:t>
        </w:r>
      </w:ins>
      <w:r w:rsidR="003C4745">
        <w:rPr>
          <w:rFonts w:ascii="Arial" w:hAnsi="Arial"/>
          <w:b/>
          <w:color w:val="FF0000"/>
          <w:sz w:val="22"/>
        </w:rPr>
        <w:t>.</w:t>
      </w:r>
      <w:commentRangeEnd w:id="7"/>
      <w:r w:rsidR="00BF2E83">
        <w:rPr>
          <w:rStyle w:val="CommentReference"/>
        </w:rPr>
        <w:commentReference w:id="7"/>
      </w:r>
    </w:p>
    <w:p w14:paraId="22DEAE40" w14:textId="40899D0B" w:rsidR="00A915BC" w:rsidRDefault="00A915BC" w:rsidP="00A915BC">
      <w:pPr>
        <w:ind w:left="720"/>
        <w:jc w:val="both"/>
        <w:rPr>
          <w:rFonts w:ascii="Arial" w:hAnsi="Arial"/>
          <w:sz w:val="22"/>
        </w:rPr>
      </w:pPr>
    </w:p>
    <w:p w14:paraId="7A5A799F" w14:textId="5B406979" w:rsidR="008909DE" w:rsidRDefault="008909DE" w:rsidP="00A915BC">
      <w:pPr>
        <w:ind w:left="720"/>
        <w:jc w:val="both"/>
        <w:rPr>
          <w:rFonts w:ascii="Arial" w:hAnsi="Arial"/>
          <w:sz w:val="22"/>
        </w:rPr>
      </w:pPr>
    </w:p>
    <w:p w14:paraId="511B3999" w14:textId="31C877AD" w:rsidR="008909DE" w:rsidRDefault="008909DE" w:rsidP="00A915BC">
      <w:pPr>
        <w:ind w:left="720"/>
        <w:jc w:val="both"/>
        <w:rPr>
          <w:rFonts w:ascii="Arial" w:hAnsi="Arial"/>
          <w:sz w:val="22"/>
        </w:rPr>
      </w:pPr>
    </w:p>
    <w:p w14:paraId="72A3F9E4" w14:textId="0EFB7125" w:rsidR="008909DE" w:rsidRDefault="008909DE" w:rsidP="00A915BC">
      <w:pPr>
        <w:ind w:left="720"/>
        <w:jc w:val="both"/>
        <w:rPr>
          <w:rFonts w:ascii="Arial" w:hAnsi="Arial"/>
          <w:sz w:val="22"/>
        </w:rPr>
      </w:pPr>
    </w:p>
    <w:p w14:paraId="5F305CC6" w14:textId="0A500EC5" w:rsidR="008909DE" w:rsidRDefault="008909DE" w:rsidP="00A915BC">
      <w:pPr>
        <w:ind w:left="720"/>
        <w:jc w:val="both"/>
        <w:rPr>
          <w:rFonts w:ascii="Arial" w:hAnsi="Arial"/>
          <w:sz w:val="22"/>
        </w:rPr>
      </w:pPr>
    </w:p>
    <w:p w14:paraId="3C534514" w14:textId="77777777" w:rsidR="00BF2E83" w:rsidRDefault="00BF2E83" w:rsidP="00A915BC">
      <w:pPr>
        <w:ind w:left="720"/>
        <w:jc w:val="both"/>
        <w:rPr>
          <w:rFonts w:ascii="Arial" w:hAnsi="Arial"/>
          <w:sz w:val="22"/>
        </w:rPr>
      </w:pPr>
    </w:p>
    <w:p w14:paraId="3DC868FF" w14:textId="77777777" w:rsidR="008909DE" w:rsidRDefault="008909DE" w:rsidP="00A915BC">
      <w:pPr>
        <w:ind w:left="720"/>
        <w:jc w:val="both"/>
        <w:rPr>
          <w:rFonts w:ascii="Arial" w:hAnsi="Arial"/>
          <w:sz w:val="22"/>
        </w:rPr>
      </w:pPr>
    </w:p>
    <w:p w14:paraId="53CF9EFF" w14:textId="77777777" w:rsidR="00131735" w:rsidRDefault="00131735" w:rsidP="00131735"/>
    <w:tbl>
      <w:tblPr>
        <w:tblW w:w="9060" w:type="dxa"/>
        <w:shd w:val="clear" w:color="auto" w:fill="0079C1"/>
        <w:tblLayout w:type="fixed"/>
        <w:tblLook w:val="01E0" w:firstRow="1" w:lastRow="1" w:firstColumn="1" w:lastColumn="1" w:noHBand="0" w:noVBand="0"/>
      </w:tblPr>
      <w:tblGrid>
        <w:gridCol w:w="9060"/>
      </w:tblGrid>
      <w:tr w:rsidR="00131735" w:rsidRPr="00BC2A99" w14:paraId="09AF0CBF" w14:textId="77777777" w:rsidTr="002816B3">
        <w:trPr>
          <w:trHeight w:val="90"/>
        </w:trPr>
        <w:tc>
          <w:tcPr>
            <w:tcW w:w="9060" w:type="dxa"/>
            <w:shd w:val="clear" w:color="auto" w:fill="00B050"/>
            <w:vAlign w:val="center"/>
          </w:tcPr>
          <w:p w14:paraId="5F137CFE" w14:textId="77777777" w:rsidR="00131735" w:rsidRPr="00BC2A99" w:rsidRDefault="00131735" w:rsidP="00D73E4A">
            <w:pPr>
              <w:pStyle w:val="Header"/>
              <w:rPr>
                <w:b/>
                <w:color w:val="FFFFFF"/>
                <w:sz w:val="24"/>
                <w:szCs w:val="24"/>
              </w:rPr>
            </w:pPr>
            <w:r w:rsidRPr="00BC2A99">
              <w:rPr>
                <w:b/>
                <w:color w:val="FFFFFF"/>
                <w:sz w:val="24"/>
                <w:szCs w:val="24"/>
              </w:rPr>
              <w:lastRenderedPageBreak/>
              <w:t>Membership</w:t>
            </w:r>
          </w:p>
        </w:tc>
      </w:tr>
    </w:tbl>
    <w:p w14:paraId="1B88A127" w14:textId="77777777" w:rsidR="00F52CCC" w:rsidRDefault="00F52CCC" w:rsidP="00F52CCC">
      <w:pPr>
        <w:jc w:val="both"/>
        <w:rPr>
          <w:rFonts w:ascii="Arial" w:hAnsi="Arial" w:cs="Arial"/>
        </w:rPr>
      </w:pPr>
    </w:p>
    <w:p w14:paraId="639B1D9F" w14:textId="77777777" w:rsidR="00F52CCC" w:rsidRPr="00DF33B6" w:rsidRDefault="00C90181" w:rsidP="00C90181">
      <w:pPr>
        <w:numPr>
          <w:ilvl w:val="0"/>
          <w:numId w:val="26"/>
        </w:numPr>
        <w:jc w:val="both"/>
        <w:rPr>
          <w:rFonts w:ascii="Arial" w:hAnsi="Arial" w:cs="Arial"/>
          <w:sz w:val="22"/>
          <w:szCs w:val="22"/>
        </w:rPr>
      </w:pPr>
      <w:r w:rsidRPr="00DF33B6">
        <w:rPr>
          <w:rFonts w:ascii="Arial" w:hAnsi="Arial"/>
          <w:sz w:val="22"/>
        </w:rPr>
        <w:t xml:space="preserve">It is recommended that the Workgroup has the following members: </w:t>
      </w:r>
    </w:p>
    <w:p w14:paraId="50CC4F67" w14:textId="77777777" w:rsidR="00DF33B6" w:rsidRPr="00DF33B6" w:rsidRDefault="00DF33B6" w:rsidP="00DF33B6">
      <w:pPr>
        <w:ind w:left="720"/>
        <w:jc w:val="both"/>
        <w:rPr>
          <w:rFonts w:ascii="Arial" w:hAnsi="Arial" w:cs="Arial"/>
          <w:sz w:val="22"/>
          <w:szCs w:val="22"/>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2841"/>
        <w:gridCol w:w="3247"/>
      </w:tblGrid>
      <w:tr w:rsidR="00C90181" w:rsidRPr="00BC2A99" w14:paraId="633B4F8F" w14:textId="77777777" w:rsidTr="002816B3">
        <w:tc>
          <w:tcPr>
            <w:tcW w:w="2732" w:type="dxa"/>
            <w:shd w:val="clear" w:color="auto" w:fill="00B050"/>
          </w:tcPr>
          <w:p w14:paraId="490EF8CF" w14:textId="77777777" w:rsidR="00C90181" w:rsidRPr="00BC2A99" w:rsidRDefault="00C90181" w:rsidP="00BC2A99">
            <w:pPr>
              <w:jc w:val="both"/>
              <w:rPr>
                <w:rFonts w:ascii="Arial" w:hAnsi="Arial" w:cs="Arial"/>
                <w:b/>
                <w:color w:val="FFFFFF"/>
              </w:rPr>
            </w:pPr>
            <w:r w:rsidRPr="00BC2A99">
              <w:rPr>
                <w:rFonts w:ascii="Arial" w:hAnsi="Arial" w:cs="Arial"/>
                <w:b/>
                <w:color w:val="FFFFFF"/>
              </w:rPr>
              <w:t>Role</w:t>
            </w:r>
          </w:p>
        </w:tc>
        <w:tc>
          <w:tcPr>
            <w:tcW w:w="2841" w:type="dxa"/>
            <w:shd w:val="clear" w:color="auto" w:fill="00B050"/>
          </w:tcPr>
          <w:p w14:paraId="5E6C0799" w14:textId="77777777" w:rsidR="00C90181" w:rsidRPr="00BC2A99" w:rsidRDefault="00C90181" w:rsidP="00BC2A99">
            <w:pPr>
              <w:jc w:val="both"/>
              <w:rPr>
                <w:rFonts w:ascii="Arial" w:hAnsi="Arial" w:cs="Arial"/>
                <w:b/>
                <w:color w:val="FFFFFF"/>
              </w:rPr>
            </w:pPr>
            <w:r w:rsidRPr="00BC2A99">
              <w:rPr>
                <w:rFonts w:ascii="Arial" w:hAnsi="Arial" w:cs="Arial"/>
                <w:b/>
                <w:color w:val="FFFFFF"/>
              </w:rPr>
              <w:t>Name</w:t>
            </w:r>
          </w:p>
        </w:tc>
        <w:tc>
          <w:tcPr>
            <w:tcW w:w="3247" w:type="dxa"/>
            <w:shd w:val="clear" w:color="auto" w:fill="00B050"/>
          </w:tcPr>
          <w:p w14:paraId="716C4FB9" w14:textId="77777777" w:rsidR="00C90181" w:rsidRPr="00BC2A99" w:rsidRDefault="00C90181" w:rsidP="00BC2A99">
            <w:pPr>
              <w:jc w:val="both"/>
              <w:rPr>
                <w:rFonts w:ascii="Arial" w:hAnsi="Arial" w:cs="Arial"/>
                <w:b/>
                <w:color w:val="FFFFFF"/>
              </w:rPr>
            </w:pPr>
            <w:r w:rsidRPr="00BC2A99">
              <w:rPr>
                <w:rFonts w:ascii="Arial" w:hAnsi="Arial" w:cs="Arial"/>
                <w:b/>
                <w:color w:val="FFFFFF"/>
              </w:rPr>
              <w:t>Representing</w:t>
            </w:r>
          </w:p>
        </w:tc>
      </w:tr>
      <w:tr w:rsidR="00C90181" w:rsidRPr="00BC2A99" w14:paraId="34D08A81" w14:textId="77777777" w:rsidTr="00BC2A99">
        <w:tc>
          <w:tcPr>
            <w:tcW w:w="2732" w:type="dxa"/>
            <w:shd w:val="clear" w:color="auto" w:fill="auto"/>
          </w:tcPr>
          <w:p w14:paraId="75681BC1" w14:textId="77777777" w:rsidR="00C90181" w:rsidRPr="00135B31" w:rsidRDefault="00C90181" w:rsidP="00BC2A99">
            <w:pPr>
              <w:jc w:val="both"/>
              <w:rPr>
                <w:rFonts w:ascii="Arial" w:hAnsi="Arial" w:cs="Arial"/>
                <w:highlight w:val="yellow"/>
              </w:rPr>
            </w:pPr>
            <w:r w:rsidRPr="00135B31">
              <w:rPr>
                <w:rFonts w:ascii="Arial" w:hAnsi="Arial" w:cs="Arial"/>
                <w:highlight w:val="yellow"/>
              </w:rPr>
              <w:t>Chairman</w:t>
            </w:r>
          </w:p>
        </w:tc>
        <w:tc>
          <w:tcPr>
            <w:tcW w:w="2841" w:type="dxa"/>
            <w:shd w:val="clear" w:color="auto" w:fill="auto"/>
          </w:tcPr>
          <w:p w14:paraId="35FDB027" w14:textId="7A5A1EBD" w:rsidR="00C90181" w:rsidRPr="00135B31" w:rsidRDefault="00135B31" w:rsidP="00BC2A99">
            <w:pPr>
              <w:jc w:val="both"/>
              <w:rPr>
                <w:rFonts w:ascii="Arial" w:hAnsi="Arial" w:cs="Arial"/>
                <w:highlight w:val="yellow"/>
              </w:rPr>
            </w:pPr>
            <w:r w:rsidRPr="00135B31">
              <w:rPr>
                <w:rFonts w:ascii="Arial" w:hAnsi="Arial" w:cs="Arial"/>
                <w:highlight w:val="yellow"/>
              </w:rPr>
              <w:t>TBC</w:t>
            </w:r>
          </w:p>
        </w:tc>
        <w:tc>
          <w:tcPr>
            <w:tcW w:w="3247" w:type="dxa"/>
            <w:shd w:val="clear" w:color="auto" w:fill="auto"/>
          </w:tcPr>
          <w:p w14:paraId="605B9784" w14:textId="1F9E00A0" w:rsidR="00C90181" w:rsidRPr="00135B31" w:rsidRDefault="00AE3869" w:rsidP="00BC2A99">
            <w:pPr>
              <w:jc w:val="both"/>
              <w:rPr>
                <w:rFonts w:ascii="Arial" w:hAnsi="Arial" w:cs="Arial"/>
                <w:highlight w:val="yellow"/>
              </w:rPr>
            </w:pPr>
            <w:r w:rsidRPr="00135B31">
              <w:rPr>
                <w:rFonts w:ascii="Arial" w:hAnsi="Arial" w:cs="Arial"/>
                <w:highlight w:val="yellow"/>
              </w:rPr>
              <w:t>National Grid</w:t>
            </w:r>
            <w:r w:rsidR="009B0EDD" w:rsidRPr="00135B31">
              <w:rPr>
                <w:rFonts w:ascii="Arial" w:hAnsi="Arial" w:cs="Arial"/>
                <w:highlight w:val="yellow"/>
              </w:rPr>
              <w:t xml:space="preserve"> ESO</w:t>
            </w:r>
          </w:p>
        </w:tc>
      </w:tr>
      <w:tr w:rsidR="00C90181" w:rsidRPr="00BC2A99" w14:paraId="6499D1F4" w14:textId="77777777" w:rsidTr="00BC2A99">
        <w:tc>
          <w:tcPr>
            <w:tcW w:w="2732" w:type="dxa"/>
            <w:shd w:val="clear" w:color="auto" w:fill="auto"/>
          </w:tcPr>
          <w:p w14:paraId="3F5E51C0" w14:textId="27605EDD" w:rsidR="00C90181" w:rsidRPr="00135B31" w:rsidRDefault="00DF33B6" w:rsidP="00DF33B6">
            <w:pPr>
              <w:jc w:val="both"/>
              <w:rPr>
                <w:rFonts w:ascii="Arial" w:hAnsi="Arial" w:cs="Arial"/>
                <w:highlight w:val="yellow"/>
              </w:rPr>
            </w:pPr>
            <w:r w:rsidRPr="00135B31">
              <w:rPr>
                <w:rFonts w:ascii="Arial" w:hAnsi="Arial" w:cs="Arial"/>
                <w:highlight w:val="yellow"/>
              </w:rPr>
              <w:t>National Grid</w:t>
            </w:r>
            <w:r w:rsidR="00135B31" w:rsidRPr="00135B31">
              <w:rPr>
                <w:rFonts w:ascii="Arial" w:hAnsi="Arial" w:cs="Arial"/>
                <w:highlight w:val="yellow"/>
              </w:rPr>
              <w:t xml:space="preserve"> ESO</w:t>
            </w:r>
            <w:r w:rsidRPr="00135B31">
              <w:rPr>
                <w:rFonts w:ascii="Arial" w:hAnsi="Arial" w:cs="Arial"/>
                <w:highlight w:val="yellow"/>
              </w:rPr>
              <w:t xml:space="preserve"> Representative</w:t>
            </w:r>
          </w:p>
        </w:tc>
        <w:tc>
          <w:tcPr>
            <w:tcW w:w="2841" w:type="dxa"/>
            <w:shd w:val="clear" w:color="auto" w:fill="auto"/>
          </w:tcPr>
          <w:p w14:paraId="20731941" w14:textId="0270995B" w:rsidR="00C90181" w:rsidRPr="00135B31" w:rsidRDefault="009B0EDD" w:rsidP="00BC2A99">
            <w:pPr>
              <w:jc w:val="both"/>
              <w:rPr>
                <w:rFonts w:ascii="Arial" w:hAnsi="Arial" w:cs="Arial"/>
                <w:highlight w:val="yellow"/>
              </w:rPr>
            </w:pPr>
            <w:r w:rsidRPr="00135B31">
              <w:rPr>
                <w:rFonts w:ascii="Arial" w:hAnsi="Arial" w:cs="Arial"/>
                <w:highlight w:val="yellow"/>
              </w:rPr>
              <w:t>Grahame Neal</w:t>
            </w:r>
            <w:r w:rsidR="00135B31" w:rsidRPr="00135B31">
              <w:rPr>
                <w:rFonts w:ascii="Arial" w:hAnsi="Arial" w:cs="Arial"/>
                <w:highlight w:val="yellow"/>
              </w:rPr>
              <w:t>e</w:t>
            </w:r>
          </w:p>
        </w:tc>
        <w:tc>
          <w:tcPr>
            <w:tcW w:w="3247" w:type="dxa"/>
            <w:shd w:val="clear" w:color="auto" w:fill="auto"/>
          </w:tcPr>
          <w:p w14:paraId="7A9C98AB" w14:textId="4980BA61" w:rsidR="00C90181" w:rsidRPr="00135B31" w:rsidRDefault="00DF33B6" w:rsidP="00BC2A99">
            <w:pPr>
              <w:jc w:val="both"/>
              <w:rPr>
                <w:rFonts w:ascii="Arial" w:hAnsi="Arial" w:cs="Arial"/>
                <w:highlight w:val="yellow"/>
              </w:rPr>
            </w:pPr>
            <w:r w:rsidRPr="00135B31">
              <w:rPr>
                <w:rFonts w:ascii="Arial" w:hAnsi="Arial" w:cs="Arial"/>
                <w:highlight w:val="yellow"/>
              </w:rPr>
              <w:t>National Grid</w:t>
            </w:r>
            <w:r w:rsidR="00135B31" w:rsidRPr="00135B31">
              <w:rPr>
                <w:rFonts w:ascii="Arial" w:hAnsi="Arial" w:cs="Arial"/>
                <w:highlight w:val="yellow"/>
              </w:rPr>
              <w:t xml:space="preserve"> </w:t>
            </w:r>
            <w:r w:rsidR="009B0EDD" w:rsidRPr="00135B31">
              <w:rPr>
                <w:rFonts w:ascii="Arial" w:hAnsi="Arial" w:cs="Arial"/>
                <w:highlight w:val="yellow"/>
              </w:rPr>
              <w:t>ESO</w:t>
            </w:r>
          </w:p>
        </w:tc>
      </w:tr>
      <w:tr w:rsidR="00C90181" w:rsidRPr="00BC2A99" w14:paraId="1E42BC5B" w14:textId="77777777" w:rsidTr="00BC2A99">
        <w:tc>
          <w:tcPr>
            <w:tcW w:w="2732" w:type="dxa"/>
            <w:shd w:val="clear" w:color="auto" w:fill="auto"/>
          </w:tcPr>
          <w:p w14:paraId="7C1864F7" w14:textId="77777777" w:rsidR="00C90181" w:rsidRPr="00135B31" w:rsidRDefault="00DF33B6" w:rsidP="00BC2A99">
            <w:pPr>
              <w:jc w:val="both"/>
              <w:rPr>
                <w:rFonts w:ascii="Arial" w:hAnsi="Arial" w:cs="Arial"/>
                <w:highlight w:val="yellow"/>
              </w:rPr>
            </w:pPr>
            <w:bookmarkStart w:id="10" w:name="_GoBack"/>
            <w:r w:rsidRPr="00135B31">
              <w:rPr>
                <w:rFonts w:ascii="Arial" w:hAnsi="Arial" w:cs="Arial"/>
                <w:highlight w:val="yellow"/>
              </w:rPr>
              <w:t>Industry Representatives</w:t>
            </w:r>
          </w:p>
        </w:tc>
        <w:tc>
          <w:tcPr>
            <w:tcW w:w="2841" w:type="dxa"/>
            <w:shd w:val="clear" w:color="auto" w:fill="auto"/>
          </w:tcPr>
          <w:p w14:paraId="4EE64414" w14:textId="66DC720A" w:rsidR="00C90181" w:rsidRPr="00BF2E83" w:rsidRDefault="009B0EDD" w:rsidP="00DF33B6">
            <w:pPr>
              <w:jc w:val="both"/>
              <w:rPr>
                <w:rFonts w:ascii="Arial" w:hAnsi="Arial" w:cs="Arial"/>
                <w:highlight w:val="yellow"/>
              </w:rPr>
            </w:pPr>
            <w:r w:rsidRPr="00BF2E83">
              <w:rPr>
                <w:rFonts w:ascii="Arial" w:hAnsi="Arial" w:cs="Arial"/>
                <w:highlight w:val="yellow"/>
              </w:rPr>
              <w:t>Jennifer Geraghty</w:t>
            </w:r>
          </w:p>
          <w:p w14:paraId="406C527F" w14:textId="77777777" w:rsidR="00135B31" w:rsidRPr="00BF2E83" w:rsidRDefault="00135B31" w:rsidP="00DF33B6">
            <w:pPr>
              <w:jc w:val="both"/>
              <w:rPr>
                <w:rFonts w:ascii="Arial" w:hAnsi="Arial" w:cs="Arial"/>
                <w:highlight w:val="yellow"/>
              </w:rPr>
            </w:pPr>
          </w:p>
          <w:p w14:paraId="1B0B2DE6" w14:textId="65581148" w:rsidR="009B0EDD" w:rsidRPr="00BF2E83" w:rsidRDefault="009B0EDD" w:rsidP="00DF33B6">
            <w:pPr>
              <w:jc w:val="both"/>
              <w:rPr>
                <w:rFonts w:ascii="Arial" w:hAnsi="Arial" w:cs="Arial"/>
                <w:highlight w:val="yellow"/>
              </w:rPr>
            </w:pPr>
            <w:r w:rsidRPr="00BF2E83">
              <w:rPr>
                <w:rFonts w:ascii="Arial" w:hAnsi="Arial" w:cs="Arial"/>
                <w:highlight w:val="yellow"/>
              </w:rPr>
              <w:t>John Tindal</w:t>
            </w:r>
          </w:p>
          <w:p w14:paraId="550EAC55" w14:textId="77777777" w:rsidR="00135B31" w:rsidRPr="00BF2E83" w:rsidRDefault="00135B31" w:rsidP="00DF33B6">
            <w:pPr>
              <w:jc w:val="both"/>
              <w:rPr>
                <w:rFonts w:ascii="Arial" w:hAnsi="Arial" w:cs="Arial"/>
                <w:highlight w:val="yellow"/>
              </w:rPr>
            </w:pPr>
          </w:p>
          <w:p w14:paraId="34DE00C3" w14:textId="77777777" w:rsidR="00BF2E83" w:rsidRPr="00BF2E83" w:rsidRDefault="00BF2E83" w:rsidP="00DF33B6">
            <w:pPr>
              <w:jc w:val="both"/>
              <w:rPr>
                <w:rFonts w:ascii="Arial" w:hAnsi="Arial" w:cs="Arial"/>
                <w:highlight w:val="yellow"/>
              </w:rPr>
            </w:pPr>
          </w:p>
          <w:p w14:paraId="1FA3414B" w14:textId="2A1CFB36" w:rsidR="009B0EDD" w:rsidRPr="00BF2E83" w:rsidRDefault="009B0EDD" w:rsidP="00DF33B6">
            <w:pPr>
              <w:jc w:val="both"/>
              <w:rPr>
                <w:rFonts w:ascii="Arial" w:hAnsi="Arial" w:cs="Arial"/>
                <w:highlight w:val="yellow"/>
              </w:rPr>
            </w:pPr>
            <w:r w:rsidRPr="00BF2E83">
              <w:rPr>
                <w:rFonts w:ascii="Arial" w:hAnsi="Arial" w:cs="Arial"/>
                <w:highlight w:val="yellow"/>
              </w:rPr>
              <w:t>Paul Mott</w:t>
            </w:r>
          </w:p>
          <w:p w14:paraId="30714BD2" w14:textId="77777777" w:rsidR="00135B31" w:rsidRPr="00BF2E83" w:rsidRDefault="00135B31" w:rsidP="00DF33B6">
            <w:pPr>
              <w:jc w:val="both"/>
              <w:rPr>
                <w:rFonts w:ascii="Arial" w:hAnsi="Arial" w:cs="Arial"/>
                <w:highlight w:val="yellow"/>
              </w:rPr>
            </w:pPr>
          </w:p>
          <w:p w14:paraId="08F0F753" w14:textId="4FB72AF5" w:rsidR="009B0EDD" w:rsidRPr="00BF2E83" w:rsidRDefault="009B0EDD" w:rsidP="00DF33B6">
            <w:pPr>
              <w:jc w:val="both"/>
              <w:rPr>
                <w:rFonts w:ascii="Arial" w:hAnsi="Arial" w:cs="Arial"/>
                <w:highlight w:val="yellow"/>
              </w:rPr>
            </w:pPr>
            <w:r w:rsidRPr="00BF2E83">
              <w:rPr>
                <w:rFonts w:ascii="Arial" w:hAnsi="Arial" w:cs="Arial"/>
                <w:highlight w:val="yellow"/>
              </w:rPr>
              <w:t>Guy Nicholson</w:t>
            </w:r>
            <w:r w:rsidR="00BF2E83" w:rsidRPr="00BF2E83">
              <w:rPr>
                <w:rFonts w:ascii="Arial" w:hAnsi="Arial" w:cs="Arial"/>
                <w:highlight w:val="yellow"/>
              </w:rPr>
              <w:t xml:space="preserve"> (Alex Savvides is Alternate)</w:t>
            </w:r>
          </w:p>
          <w:p w14:paraId="72CE7FEA" w14:textId="77777777" w:rsidR="00AE3869" w:rsidRPr="00BF2E83" w:rsidRDefault="00AE3869" w:rsidP="00DF33B6">
            <w:pPr>
              <w:jc w:val="both"/>
              <w:rPr>
                <w:rFonts w:ascii="Arial" w:hAnsi="Arial" w:cs="Arial"/>
                <w:highlight w:val="yellow"/>
              </w:rPr>
            </w:pPr>
          </w:p>
          <w:p w14:paraId="75EA7977" w14:textId="4FC2DDDE" w:rsidR="00AE3869" w:rsidRPr="00BF2E83" w:rsidRDefault="00382744" w:rsidP="00DF33B6">
            <w:pPr>
              <w:jc w:val="both"/>
              <w:rPr>
                <w:rFonts w:ascii="Arial" w:hAnsi="Arial" w:cs="Arial"/>
                <w:highlight w:val="yellow"/>
              </w:rPr>
            </w:pPr>
            <w:r w:rsidRPr="00BF2E83">
              <w:rPr>
                <w:rFonts w:ascii="Arial" w:hAnsi="Arial" w:cs="Arial"/>
                <w:highlight w:val="yellow"/>
              </w:rPr>
              <w:t>Robert Longden</w:t>
            </w:r>
          </w:p>
          <w:p w14:paraId="0E4DE368" w14:textId="77777777" w:rsidR="00AE3869" w:rsidRPr="00BF2E83" w:rsidRDefault="00AE3869" w:rsidP="00DF33B6">
            <w:pPr>
              <w:jc w:val="both"/>
              <w:rPr>
                <w:rFonts w:ascii="Arial" w:hAnsi="Arial" w:cs="Arial"/>
                <w:highlight w:val="yellow"/>
              </w:rPr>
            </w:pPr>
          </w:p>
          <w:p w14:paraId="74B5B389" w14:textId="608343B4" w:rsidR="00BF2E83" w:rsidRPr="00BF2E83" w:rsidRDefault="00BF2E83" w:rsidP="00DF33B6">
            <w:pPr>
              <w:jc w:val="both"/>
              <w:rPr>
                <w:rFonts w:ascii="Arial" w:hAnsi="Arial" w:cs="Arial"/>
                <w:highlight w:val="yellow"/>
              </w:rPr>
            </w:pPr>
            <w:r w:rsidRPr="00BF2E83">
              <w:rPr>
                <w:rFonts w:ascii="Arial" w:hAnsi="Arial" w:cs="Arial"/>
                <w:highlight w:val="yellow"/>
              </w:rPr>
              <w:t>Paul Jones</w:t>
            </w:r>
          </w:p>
          <w:p w14:paraId="26C939BE" w14:textId="3A287FD9" w:rsidR="00BF2E83" w:rsidRPr="00BF2E83" w:rsidRDefault="00BF2E83" w:rsidP="00DF33B6">
            <w:pPr>
              <w:jc w:val="both"/>
              <w:rPr>
                <w:rFonts w:ascii="Arial" w:hAnsi="Arial" w:cs="Arial"/>
                <w:highlight w:val="yellow"/>
              </w:rPr>
            </w:pPr>
          </w:p>
          <w:p w14:paraId="3EBD8BDD" w14:textId="07E1FA6D" w:rsidR="00BF2E83" w:rsidRPr="00BF2E83" w:rsidRDefault="00BF2E83" w:rsidP="00DF33B6">
            <w:pPr>
              <w:jc w:val="both"/>
              <w:rPr>
                <w:rFonts w:ascii="Arial" w:hAnsi="Arial" w:cs="Arial"/>
                <w:highlight w:val="yellow"/>
              </w:rPr>
            </w:pPr>
            <w:r w:rsidRPr="00BF2E83">
              <w:rPr>
                <w:rFonts w:ascii="Arial" w:hAnsi="Arial" w:cs="Arial"/>
                <w:highlight w:val="yellow"/>
              </w:rPr>
              <w:t>Simon Swiatek</w:t>
            </w:r>
          </w:p>
          <w:p w14:paraId="10716B78" w14:textId="77777777" w:rsidR="00BF2E83" w:rsidRPr="00BF2E83" w:rsidRDefault="00BF2E83" w:rsidP="00DF33B6">
            <w:pPr>
              <w:jc w:val="both"/>
              <w:rPr>
                <w:rFonts w:ascii="Arial" w:hAnsi="Arial" w:cs="Arial"/>
                <w:highlight w:val="yellow"/>
              </w:rPr>
            </w:pPr>
          </w:p>
          <w:p w14:paraId="3F42B142" w14:textId="4A935003" w:rsidR="00BF2E83" w:rsidRPr="00BF2E83" w:rsidRDefault="00BF2E83" w:rsidP="00DF33B6">
            <w:pPr>
              <w:jc w:val="both"/>
              <w:rPr>
                <w:rFonts w:ascii="Arial" w:hAnsi="Arial" w:cs="Arial"/>
                <w:highlight w:val="yellow"/>
              </w:rPr>
            </w:pPr>
          </w:p>
        </w:tc>
        <w:tc>
          <w:tcPr>
            <w:tcW w:w="3247" w:type="dxa"/>
            <w:shd w:val="clear" w:color="auto" w:fill="auto"/>
          </w:tcPr>
          <w:p w14:paraId="7C970185" w14:textId="76FCB6D7" w:rsidR="00C90181" w:rsidRPr="00BF2E83" w:rsidRDefault="009B0EDD" w:rsidP="00BC2A99">
            <w:pPr>
              <w:jc w:val="both"/>
              <w:rPr>
                <w:rFonts w:ascii="Arial" w:hAnsi="Arial" w:cs="Arial"/>
                <w:highlight w:val="yellow"/>
              </w:rPr>
            </w:pPr>
            <w:r w:rsidRPr="00BF2E83">
              <w:rPr>
                <w:rFonts w:ascii="Arial" w:hAnsi="Arial" w:cs="Arial"/>
                <w:highlight w:val="yellow"/>
              </w:rPr>
              <w:t>SSE</w:t>
            </w:r>
            <w:r w:rsidR="00135B31" w:rsidRPr="00BF2E83">
              <w:rPr>
                <w:rFonts w:ascii="Arial" w:hAnsi="Arial" w:cs="Arial"/>
                <w:highlight w:val="yellow"/>
              </w:rPr>
              <w:t xml:space="preserve"> Generation Ltd.</w:t>
            </w:r>
            <w:r w:rsidRPr="00BF2E83">
              <w:rPr>
                <w:rFonts w:ascii="Arial" w:hAnsi="Arial" w:cs="Arial"/>
                <w:highlight w:val="yellow"/>
              </w:rPr>
              <w:t xml:space="preserve"> </w:t>
            </w:r>
            <w:r w:rsidR="00685820" w:rsidRPr="00BF2E83">
              <w:rPr>
                <w:rFonts w:ascii="Arial" w:hAnsi="Arial" w:cs="Arial"/>
                <w:highlight w:val="yellow"/>
              </w:rPr>
              <w:t>(Proposer)</w:t>
            </w:r>
          </w:p>
          <w:p w14:paraId="482255A2" w14:textId="5DC4A6DC" w:rsidR="00AE3869" w:rsidRPr="00BF2E83" w:rsidRDefault="00135B31" w:rsidP="00BC2A99">
            <w:pPr>
              <w:jc w:val="both"/>
              <w:rPr>
                <w:rFonts w:ascii="Arial" w:hAnsi="Arial" w:cs="Arial"/>
                <w:highlight w:val="yellow"/>
              </w:rPr>
            </w:pPr>
            <w:r w:rsidRPr="00BF2E83">
              <w:rPr>
                <w:rFonts w:ascii="Arial" w:hAnsi="Arial" w:cs="Arial"/>
                <w:highlight w:val="yellow"/>
              </w:rPr>
              <w:t>SSE Renewables Developments (UK) Ltd</w:t>
            </w:r>
          </w:p>
          <w:p w14:paraId="5C421EC9" w14:textId="77777777" w:rsidR="00BF2E83" w:rsidRPr="00BF2E83" w:rsidRDefault="00BF2E83" w:rsidP="00BC2A99">
            <w:pPr>
              <w:jc w:val="both"/>
              <w:rPr>
                <w:rFonts w:ascii="Arial" w:hAnsi="Arial" w:cs="Arial"/>
                <w:highlight w:val="yellow"/>
              </w:rPr>
            </w:pPr>
          </w:p>
          <w:p w14:paraId="3BC5D224" w14:textId="68C6492B" w:rsidR="00832C88" w:rsidRPr="00BF2E83" w:rsidRDefault="00135B31" w:rsidP="00135B31">
            <w:pPr>
              <w:jc w:val="both"/>
              <w:rPr>
                <w:rFonts w:ascii="Arial" w:hAnsi="Arial" w:cs="Arial"/>
                <w:highlight w:val="yellow"/>
              </w:rPr>
            </w:pPr>
            <w:r w:rsidRPr="00BF2E83">
              <w:rPr>
                <w:rFonts w:ascii="Arial" w:hAnsi="Arial" w:cs="Arial"/>
                <w:highlight w:val="yellow"/>
              </w:rPr>
              <w:t>EDF</w:t>
            </w:r>
            <w:r w:rsidR="00BF2E83" w:rsidRPr="00BF2E83">
              <w:rPr>
                <w:rFonts w:ascii="Arial" w:hAnsi="Arial" w:cs="Arial"/>
                <w:highlight w:val="yellow"/>
              </w:rPr>
              <w:t xml:space="preserve"> Energy Limited</w:t>
            </w:r>
          </w:p>
          <w:p w14:paraId="159045A9" w14:textId="77777777" w:rsidR="00135B31" w:rsidRPr="00BF2E83" w:rsidRDefault="00135B31" w:rsidP="00135B31">
            <w:pPr>
              <w:jc w:val="both"/>
              <w:rPr>
                <w:rFonts w:ascii="Arial" w:hAnsi="Arial" w:cs="Arial"/>
                <w:highlight w:val="yellow"/>
              </w:rPr>
            </w:pPr>
          </w:p>
          <w:p w14:paraId="3422E47A" w14:textId="2DD7CAB9" w:rsidR="00135B31" w:rsidRPr="00BF2E83" w:rsidRDefault="008909DE" w:rsidP="00135B31">
            <w:pPr>
              <w:jc w:val="both"/>
              <w:rPr>
                <w:rFonts w:ascii="Arial" w:hAnsi="Arial" w:cs="Arial"/>
                <w:highlight w:val="yellow"/>
              </w:rPr>
            </w:pPr>
            <w:r w:rsidRPr="00BF2E83">
              <w:rPr>
                <w:rFonts w:ascii="Arial" w:hAnsi="Arial" w:cs="Arial"/>
                <w:highlight w:val="yellow"/>
              </w:rPr>
              <w:t>Statkraft UK Ltd.</w:t>
            </w:r>
          </w:p>
          <w:p w14:paraId="4A88DAAC" w14:textId="2061F248" w:rsidR="00382744" w:rsidRPr="00BF2E83" w:rsidRDefault="00382744" w:rsidP="00135B31">
            <w:pPr>
              <w:jc w:val="both"/>
              <w:rPr>
                <w:rFonts w:ascii="Arial" w:hAnsi="Arial" w:cs="Arial"/>
                <w:highlight w:val="yellow"/>
              </w:rPr>
            </w:pPr>
          </w:p>
          <w:p w14:paraId="2F6AB005" w14:textId="77777777" w:rsidR="00BF2E83" w:rsidRPr="00BF2E83" w:rsidRDefault="00BF2E83" w:rsidP="00135B31">
            <w:pPr>
              <w:jc w:val="both"/>
              <w:rPr>
                <w:rFonts w:ascii="Arial" w:hAnsi="Arial" w:cs="Arial"/>
                <w:highlight w:val="yellow"/>
              </w:rPr>
            </w:pPr>
          </w:p>
          <w:p w14:paraId="68987BA3" w14:textId="0443BE56" w:rsidR="00382744" w:rsidRPr="00BF2E83" w:rsidRDefault="00382744" w:rsidP="00135B31">
            <w:pPr>
              <w:jc w:val="both"/>
              <w:rPr>
                <w:rFonts w:ascii="Arial" w:hAnsi="Arial" w:cs="Arial"/>
                <w:highlight w:val="yellow"/>
              </w:rPr>
            </w:pPr>
            <w:r w:rsidRPr="00BF2E83">
              <w:rPr>
                <w:rFonts w:ascii="Arial" w:hAnsi="Arial" w:cs="Arial"/>
                <w:highlight w:val="yellow"/>
              </w:rPr>
              <w:t>Cornwall Insight Ltd</w:t>
            </w:r>
          </w:p>
          <w:p w14:paraId="35E98C4F" w14:textId="5B0B377E" w:rsidR="00BF2E83" w:rsidRPr="00BF2E83" w:rsidRDefault="00BF2E83" w:rsidP="00135B31">
            <w:pPr>
              <w:jc w:val="both"/>
              <w:rPr>
                <w:rFonts w:ascii="Arial" w:hAnsi="Arial" w:cs="Arial"/>
                <w:highlight w:val="yellow"/>
              </w:rPr>
            </w:pPr>
          </w:p>
          <w:p w14:paraId="585CB75C" w14:textId="6EA5E70B" w:rsidR="00BF2E83" w:rsidRPr="00BF2E83" w:rsidRDefault="00BF2E83" w:rsidP="00135B31">
            <w:pPr>
              <w:jc w:val="both"/>
              <w:rPr>
                <w:rFonts w:ascii="Arial" w:hAnsi="Arial" w:cs="Arial"/>
                <w:highlight w:val="yellow"/>
              </w:rPr>
            </w:pPr>
            <w:r w:rsidRPr="00BF2E83">
              <w:rPr>
                <w:rFonts w:ascii="Arial" w:hAnsi="Arial" w:cs="Arial"/>
                <w:highlight w:val="yellow"/>
              </w:rPr>
              <w:t>Uniper Energy</w:t>
            </w:r>
          </w:p>
          <w:p w14:paraId="552C9014" w14:textId="77777777" w:rsidR="00BF2E83" w:rsidRPr="00BF2E83" w:rsidRDefault="00BF2E83" w:rsidP="00135B31">
            <w:pPr>
              <w:jc w:val="both"/>
              <w:rPr>
                <w:rFonts w:ascii="Arial" w:hAnsi="Arial" w:cs="Arial"/>
                <w:highlight w:val="yellow"/>
              </w:rPr>
            </w:pPr>
          </w:p>
          <w:p w14:paraId="528204DD" w14:textId="433B7988" w:rsidR="00382744" w:rsidRPr="00BF2E83" w:rsidRDefault="00BF2E83" w:rsidP="00135B31">
            <w:pPr>
              <w:jc w:val="both"/>
              <w:rPr>
                <w:rFonts w:ascii="Arial" w:hAnsi="Arial" w:cs="Arial"/>
                <w:highlight w:val="yellow"/>
              </w:rPr>
            </w:pPr>
            <w:r w:rsidRPr="00BF2E83">
              <w:rPr>
                <w:rFonts w:ascii="Arial" w:hAnsi="Arial" w:cs="Arial"/>
                <w:highlight w:val="yellow"/>
              </w:rPr>
              <w:t>BayWa RE</w:t>
            </w:r>
          </w:p>
          <w:p w14:paraId="62E5A047" w14:textId="7010E083" w:rsidR="00382744" w:rsidRPr="00BF2E83" w:rsidRDefault="00382744" w:rsidP="00135B31">
            <w:pPr>
              <w:jc w:val="both"/>
              <w:rPr>
                <w:rFonts w:ascii="Arial" w:hAnsi="Arial" w:cs="Arial"/>
                <w:highlight w:val="yellow"/>
              </w:rPr>
            </w:pPr>
          </w:p>
        </w:tc>
      </w:tr>
      <w:bookmarkEnd w:id="10"/>
      <w:tr w:rsidR="00C90181" w:rsidRPr="00BC2A99" w14:paraId="74FC26BE" w14:textId="77777777" w:rsidTr="00BC2A99">
        <w:tc>
          <w:tcPr>
            <w:tcW w:w="2732" w:type="dxa"/>
            <w:shd w:val="clear" w:color="auto" w:fill="auto"/>
          </w:tcPr>
          <w:p w14:paraId="0140AC81" w14:textId="77777777" w:rsidR="00C90181" w:rsidRPr="00135B31" w:rsidRDefault="00C90181" w:rsidP="00BC2A99">
            <w:pPr>
              <w:jc w:val="both"/>
              <w:rPr>
                <w:rFonts w:ascii="Arial" w:hAnsi="Arial" w:cs="Arial"/>
                <w:highlight w:val="yellow"/>
              </w:rPr>
            </w:pPr>
            <w:r w:rsidRPr="00135B31">
              <w:rPr>
                <w:rFonts w:ascii="Arial" w:hAnsi="Arial" w:cs="Arial"/>
                <w:highlight w:val="yellow"/>
              </w:rPr>
              <w:t>Authority Representatives</w:t>
            </w:r>
          </w:p>
        </w:tc>
        <w:tc>
          <w:tcPr>
            <w:tcW w:w="2841" w:type="dxa"/>
            <w:shd w:val="clear" w:color="auto" w:fill="auto"/>
          </w:tcPr>
          <w:p w14:paraId="2926823E" w14:textId="544F05B2" w:rsidR="00C90181" w:rsidRPr="00135B31" w:rsidRDefault="00135B31" w:rsidP="00BC2A99">
            <w:pPr>
              <w:jc w:val="both"/>
              <w:rPr>
                <w:rFonts w:ascii="Arial" w:hAnsi="Arial" w:cs="Arial"/>
                <w:highlight w:val="yellow"/>
              </w:rPr>
            </w:pPr>
            <w:r w:rsidRPr="00135B31">
              <w:rPr>
                <w:rFonts w:ascii="Arial" w:hAnsi="Arial" w:cs="Arial"/>
                <w:highlight w:val="yellow"/>
              </w:rPr>
              <w:t>TBC (Tim Aldridge?)</w:t>
            </w:r>
          </w:p>
        </w:tc>
        <w:tc>
          <w:tcPr>
            <w:tcW w:w="3247" w:type="dxa"/>
            <w:shd w:val="clear" w:color="auto" w:fill="auto"/>
          </w:tcPr>
          <w:p w14:paraId="455F52E6" w14:textId="77777777" w:rsidR="00C90181" w:rsidRPr="00135B31" w:rsidRDefault="001C448B" w:rsidP="00BC2A99">
            <w:pPr>
              <w:jc w:val="both"/>
              <w:rPr>
                <w:rFonts w:ascii="Arial" w:hAnsi="Arial" w:cs="Arial"/>
                <w:highlight w:val="yellow"/>
              </w:rPr>
            </w:pPr>
            <w:r w:rsidRPr="00135B31">
              <w:rPr>
                <w:rFonts w:ascii="Arial" w:hAnsi="Arial" w:cs="Arial"/>
                <w:highlight w:val="yellow"/>
              </w:rPr>
              <w:t>OFGEM</w:t>
            </w:r>
          </w:p>
        </w:tc>
      </w:tr>
      <w:tr w:rsidR="00C90181" w:rsidRPr="00BC2A99" w14:paraId="5621EBCF" w14:textId="77777777" w:rsidTr="00BC2A99">
        <w:tc>
          <w:tcPr>
            <w:tcW w:w="2732" w:type="dxa"/>
            <w:shd w:val="clear" w:color="auto" w:fill="auto"/>
          </w:tcPr>
          <w:p w14:paraId="08673FD0" w14:textId="77777777" w:rsidR="00C90181" w:rsidRPr="00135B31" w:rsidRDefault="00C90181" w:rsidP="00DF33B6">
            <w:pPr>
              <w:jc w:val="both"/>
              <w:rPr>
                <w:rFonts w:ascii="Arial" w:hAnsi="Arial" w:cs="Arial"/>
                <w:highlight w:val="yellow"/>
              </w:rPr>
            </w:pPr>
            <w:r w:rsidRPr="00135B31">
              <w:rPr>
                <w:rFonts w:ascii="Arial" w:hAnsi="Arial" w:cs="Arial"/>
                <w:highlight w:val="yellow"/>
              </w:rPr>
              <w:t xml:space="preserve">Technical secretary </w:t>
            </w:r>
          </w:p>
        </w:tc>
        <w:tc>
          <w:tcPr>
            <w:tcW w:w="2841" w:type="dxa"/>
            <w:shd w:val="clear" w:color="auto" w:fill="auto"/>
          </w:tcPr>
          <w:p w14:paraId="7C07BA8B" w14:textId="0D9C8100" w:rsidR="00C90181" w:rsidRPr="00135B31" w:rsidRDefault="00135B31" w:rsidP="00DF33B6">
            <w:pPr>
              <w:jc w:val="both"/>
              <w:rPr>
                <w:rFonts w:ascii="Arial" w:hAnsi="Arial" w:cs="Arial"/>
                <w:i/>
                <w:highlight w:val="yellow"/>
              </w:rPr>
            </w:pPr>
            <w:r w:rsidRPr="00135B31">
              <w:rPr>
                <w:rFonts w:ascii="Arial" w:hAnsi="Arial" w:cs="Arial"/>
                <w:highlight w:val="yellow"/>
              </w:rPr>
              <w:t>TBC</w:t>
            </w:r>
          </w:p>
        </w:tc>
        <w:tc>
          <w:tcPr>
            <w:tcW w:w="3247" w:type="dxa"/>
            <w:shd w:val="clear" w:color="auto" w:fill="auto"/>
          </w:tcPr>
          <w:p w14:paraId="4F8C583D" w14:textId="0A4497A2" w:rsidR="00C90181" w:rsidRPr="00135B31" w:rsidRDefault="001C448B" w:rsidP="00BC2A99">
            <w:pPr>
              <w:jc w:val="both"/>
              <w:rPr>
                <w:rFonts w:ascii="Arial" w:hAnsi="Arial" w:cs="Arial"/>
                <w:highlight w:val="yellow"/>
              </w:rPr>
            </w:pPr>
            <w:r w:rsidRPr="00135B31">
              <w:rPr>
                <w:rFonts w:ascii="Arial" w:hAnsi="Arial" w:cs="Arial"/>
                <w:highlight w:val="yellow"/>
              </w:rPr>
              <w:t>National Grid</w:t>
            </w:r>
            <w:r w:rsidR="009B0EDD" w:rsidRPr="00135B31">
              <w:rPr>
                <w:rFonts w:ascii="Arial" w:hAnsi="Arial" w:cs="Arial"/>
                <w:highlight w:val="yellow"/>
              </w:rPr>
              <w:t xml:space="preserve"> ESO</w:t>
            </w:r>
          </w:p>
        </w:tc>
      </w:tr>
      <w:tr w:rsidR="00C90181" w:rsidRPr="00BC2A99" w14:paraId="376A717E" w14:textId="77777777" w:rsidTr="00BC2A99">
        <w:tc>
          <w:tcPr>
            <w:tcW w:w="2732" w:type="dxa"/>
            <w:shd w:val="clear" w:color="auto" w:fill="auto"/>
          </w:tcPr>
          <w:p w14:paraId="6E604142" w14:textId="77777777" w:rsidR="00C90181" w:rsidRPr="00135B31" w:rsidRDefault="00C90181" w:rsidP="00DF33B6">
            <w:pPr>
              <w:jc w:val="both"/>
              <w:rPr>
                <w:rFonts w:ascii="Arial" w:hAnsi="Arial" w:cs="Arial"/>
                <w:highlight w:val="yellow"/>
              </w:rPr>
            </w:pPr>
            <w:r w:rsidRPr="00135B31">
              <w:rPr>
                <w:rFonts w:ascii="Arial" w:hAnsi="Arial" w:cs="Arial"/>
                <w:highlight w:val="yellow"/>
              </w:rPr>
              <w:t>Observers</w:t>
            </w:r>
          </w:p>
        </w:tc>
        <w:tc>
          <w:tcPr>
            <w:tcW w:w="2841" w:type="dxa"/>
            <w:shd w:val="clear" w:color="auto" w:fill="auto"/>
          </w:tcPr>
          <w:p w14:paraId="0E7C6E1A" w14:textId="77777777" w:rsidR="00F27D7C" w:rsidRPr="00135B31" w:rsidRDefault="00F27D7C" w:rsidP="00C90181">
            <w:pPr>
              <w:rPr>
                <w:rFonts w:ascii="Arial" w:hAnsi="Arial" w:cs="Arial"/>
                <w:highlight w:val="yellow"/>
              </w:rPr>
            </w:pPr>
          </w:p>
        </w:tc>
        <w:tc>
          <w:tcPr>
            <w:tcW w:w="3247" w:type="dxa"/>
            <w:shd w:val="clear" w:color="auto" w:fill="auto"/>
          </w:tcPr>
          <w:p w14:paraId="56989A75" w14:textId="344FF118" w:rsidR="00F27D7C" w:rsidRPr="00135B31" w:rsidRDefault="00F27D7C" w:rsidP="00BC2A99">
            <w:pPr>
              <w:jc w:val="both"/>
              <w:rPr>
                <w:rFonts w:ascii="Arial" w:hAnsi="Arial" w:cs="Arial"/>
                <w:highlight w:val="yellow"/>
              </w:rPr>
            </w:pPr>
          </w:p>
        </w:tc>
      </w:tr>
    </w:tbl>
    <w:p w14:paraId="0990B356" w14:textId="77777777" w:rsidR="00F52CCC" w:rsidRDefault="00F52CCC" w:rsidP="00F52CCC">
      <w:pPr>
        <w:jc w:val="both"/>
        <w:rPr>
          <w:rFonts w:ascii="Arial" w:hAnsi="Arial" w:cs="Arial"/>
        </w:rPr>
      </w:pPr>
    </w:p>
    <w:p w14:paraId="0F3CA570" w14:textId="77777777" w:rsidR="00C90181" w:rsidRDefault="00C90181" w:rsidP="00C90181">
      <w:pPr>
        <w:pStyle w:val="BodyText"/>
        <w:rPr>
          <w:b w:val="0"/>
        </w:rPr>
      </w:pPr>
      <w:r w:rsidRPr="00C90181">
        <w:rPr>
          <w:b w:val="0"/>
        </w:rPr>
        <w:t>NB: A Workgroup must comprise at least 5 members (who may be Panel Members).  The roles identified with an asterisk in the table above contribute toward the required quorum, determined in accordance with paragraph 14 below.</w:t>
      </w:r>
    </w:p>
    <w:p w14:paraId="24A38032" w14:textId="77777777" w:rsidR="00C90181" w:rsidRPr="00C90181" w:rsidRDefault="00C90181" w:rsidP="00C90181">
      <w:pPr>
        <w:pStyle w:val="BodyText"/>
        <w:rPr>
          <w:b w:val="0"/>
        </w:rPr>
      </w:pPr>
    </w:p>
    <w:p w14:paraId="2F79D515" w14:textId="0977EEC1" w:rsidR="00C90181" w:rsidRDefault="00C90181" w:rsidP="00C90181">
      <w:pPr>
        <w:numPr>
          <w:ilvl w:val="0"/>
          <w:numId w:val="26"/>
        </w:numPr>
        <w:jc w:val="both"/>
        <w:rPr>
          <w:rFonts w:ascii="Arial" w:hAnsi="Arial"/>
          <w:color w:val="0000FF"/>
          <w:sz w:val="22"/>
        </w:rPr>
      </w:pPr>
      <w:r w:rsidRPr="00EA169C">
        <w:rPr>
          <w:rFonts w:ascii="Arial" w:hAnsi="Arial"/>
          <w:sz w:val="22"/>
        </w:rPr>
        <w:t xml:space="preserve">The </w:t>
      </w:r>
      <w:r>
        <w:rPr>
          <w:rFonts w:ascii="Arial" w:hAnsi="Arial"/>
          <w:sz w:val="22"/>
        </w:rPr>
        <w:t>c</w:t>
      </w:r>
      <w:r w:rsidRPr="00EA169C">
        <w:rPr>
          <w:rFonts w:ascii="Arial" w:hAnsi="Arial"/>
          <w:sz w:val="22"/>
        </w:rPr>
        <w:t>hair</w:t>
      </w:r>
      <w:r>
        <w:rPr>
          <w:rFonts w:ascii="Arial" w:hAnsi="Arial"/>
          <w:sz w:val="22"/>
        </w:rPr>
        <w:t>man</w:t>
      </w:r>
      <w:r w:rsidRPr="00EA169C">
        <w:rPr>
          <w:rFonts w:ascii="Arial" w:hAnsi="Arial"/>
          <w:sz w:val="22"/>
        </w:rPr>
        <w:t xml:space="preserve"> of the </w:t>
      </w:r>
      <w:r>
        <w:rPr>
          <w:rFonts w:ascii="Arial" w:hAnsi="Arial"/>
          <w:sz w:val="22"/>
        </w:rPr>
        <w:t>Workgroup</w:t>
      </w:r>
      <w:r w:rsidRPr="00EA169C">
        <w:rPr>
          <w:rFonts w:ascii="Arial" w:hAnsi="Arial"/>
          <w:sz w:val="22"/>
        </w:rPr>
        <w:t xml:space="preserve"> and the </w:t>
      </w:r>
      <w:r>
        <w:rPr>
          <w:rFonts w:ascii="Arial" w:hAnsi="Arial"/>
          <w:sz w:val="22"/>
        </w:rPr>
        <w:t xml:space="preserve">Modifications </w:t>
      </w:r>
      <w:r w:rsidRPr="00EA169C">
        <w:rPr>
          <w:rFonts w:ascii="Arial" w:hAnsi="Arial"/>
          <w:sz w:val="22"/>
        </w:rPr>
        <w:t xml:space="preserve">Panel </w:t>
      </w:r>
      <w:r>
        <w:rPr>
          <w:rFonts w:ascii="Arial" w:hAnsi="Arial"/>
          <w:sz w:val="22"/>
        </w:rPr>
        <w:t xml:space="preserve">Chairman </w:t>
      </w:r>
      <w:r w:rsidRPr="00EA169C">
        <w:rPr>
          <w:rFonts w:ascii="Arial" w:hAnsi="Arial"/>
          <w:sz w:val="22"/>
        </w:rPr>
        <w:t xml:space="preserve">must agree a number that will be quorum for each </w:t>
      </w:r>
      <w:r>
        <w:rPr>
          <w:rFonts w:ascii="Arial" w:hAnsi="Arial"/>
          <w:sz w:val="22"/>
        </w:rPr>
        <w:t>Workgroup</w:t>
      </w:r>
      <w:r w:rsidRPr="00EA169C">
        <w:rPr>
          <w:rFonts w:ascii="Arial" w:hAnsi="Arial"/>
          <w:sz w:val="22"/>
        </w:rPr>
        <w:t xml:space="preserve"> meeting.  The agreed figure for </w:t>
      </w:r>
      <w:r w:rsidRPr="00B940B6">
        <w:rPr>
          <w:rFonts w:ascii="Arial" w:hAnsi="Arial"/>
          <w:sz w:val="22"/>
        </w:rPr>
        <w:t>CMP</w:t>
      </w:r>
      <w:r w:rsidR="00A915BC">
        <w:rPr>
          <w:rFonts w:ascii="Arial" w:hAnsi="Arial"/>
          <w:sz w:val="22"/>
        </w:rPr>
        <w:t>3</w:t>
      </w:r>
      <w:r w:rsidR="00135B31">
        <w:rPr>
          <w:rFonts w:ascii="Arial" w:hAnsi="Arial"/>
          <w:sz w:val="22"/>
        </w:rPr>
        <w:t>20</w:t>
      </w:r>
      <w:r w:rsidRPr="000F6A78">
        <w:rPr>
          <w:rFonts w:ascii="Arial" w:hAnsi="Arial"/>
          <w:color w:val="FF0000"/>
          <w:sz w:val="22"/>
        </w:rPr>
        <w:t xml:space="preserve"> </w:t>
      </w:r>
      <w:r w:rsidRPr="00EA169C">
        <w:rPr>
          <w:rFonts w:ascii="Arial" w:hAnsi="Arial"/>
          <w:sz w:val="22"/>
        </w:rPr>
        <w:t>is that at least</w:t>
      </w:r>
      <w:r>
        <w:rPr>
          <w:rFonts w:ascii="Arial" w:hAnsi="Arial"/>
          <w:sz w:val="22"/>
        </w:rPr>
        <w:t xml:space="preserve"> </w:t>
      </w:r>
      <w:r w:rsidR="00B940B6">
        <w:rPr>
          <w:rFonts w:ascii="Arial" w:hAnsi="Arial"/>
          <w:sz w:val="22"/>
        </w:rPr>
        <w:t xml:space="preserve">5 </w:t>
      </w:r>
      <w:r>
        <w:rPr>
          <w:rFonts w:ascii="Arial" w:hAnsi="Arial"/>
          <w:sz w:val="22"/>
        </w:rPr>
        <w:t>Workgroup</w:t>
      </w:r>
      <w:r w:rsidRPr="00EA169C">
        <w:rPr>
          <w:rFonts w:ascii="Arial" w:hAnsi="Arial"/>
          <w:sz w:val="22"/>
        </w:rPr>
        <w:t xml:space="preserve"> members must participate in a meeting for quorum to be met.</w:t>
      </w:r>
    </w:p>
    <w:p w14:paraId="6FF05514" w14:textId="77777777" w:rsidR="00C90181" w:rsidRPr="00027F4E" w:rsidRDefault="00C90181" w:rsidP="00C90181">
      <w:pPr>
        <w:jc w:val="both"/>
        <w:rPr>
          <w:rFonts w:ascii="Arial" w:hAnsi="Arial"/>
          <w:color w:val="0000FF"/>
          <w:sz w:val="22"/>
        </w:rPr>
      </w:pPr>
    </w:p>
    <w:p w14:paraId="71FCC0EC" w14:textId="77777777" w:rsidR="00C90181" w:rsidRDefault="00C90181" w:rsidP="00C90181">
      <w:pPr>
        <w:numPr>
          <w:ilvl w:val="0"/>
          <w:numId w:val="26"/>
        </w:numPr>
        <w:jc w:val="both"/>
        <w:rPr>
          <w:rFonts w:ascii="Arial" w:hAnsi="Arial"/>
          <w:sz w:val="22"/>
        </w:rPr>
      </w:pPr>
      <w:r w:rsidRPr="00684AF1">
        <w:rPr>
          <w:rFonts w:ascii="Arial" w:hAnsi="Arial"/>
          <w:sz w:val="22"/>
        </w:rPr>
        <w:t xml:space="preserve">A vote is to take place by all eligible </w:t>
      </w:r>
      <w:r>
        <w:rPr>
          <w:rFonts w:ascii="Arial" w:hAnsi="Arial"/>
          <w:sz w:val="22"/>
        </w:rPr>
        <w:t>Workgroup</w:t>
      </w:r>
      <w:r w:rsidRPr="00684AF1">
        <w:rPr>
          <w:rFonts w:ascii="Arial" w:hAnsi="Arial"/>
          <w:sz w:val="22"/>
        </w:rPr>
        <w:t xml:space="preserve"> members on the </w:t>
      </w:r>
      <w:r>
        <w:rPr>
          <w:rFonts w:ascii="Arial" w:hAnsi="Arial"/>
          <w:sz w:val="22"/>
        </w:rPr>
        <w:t>Modification P</w:t>
      </w:r>
      <w:r w:rsidRPr="00684AF1">
        <w:rPr>
          <w:rFonts w:ascii="Arial" w:hAnsi="Arial"/>
          <w:sz w:val="22"/>
        </w:rPr>
        <w:t xml:space="preserve">roposal and each </w:t>
      </w:r>
      <w:r>
        <w:rPr>
          <w:rFonts w:ascii="Arial" w:hAnsi="Arial"/>
          <w:sz w:val="22"/>
        </w:rPr>
        <w:t>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088203DE" w14:textId="77777777" w:rsidR="00C90181" w:rsidRDefault="00C90181" w:rsidP="00C90181">
      <w:pPr>
        <w:jc w:val="both"/>
        <w:rPr>
          <w:rFonts w:ascii="Arial" w:hAnsi="Arial"/>
          <w:sz w:val="22"/>
        </w:rPr>
      </w:pPr>
    </w:p>
    <w:p w14:paraId="7EDAFEF0" w14:textId="77777777" w:rsidR="00C90181" w:rsidRDefault="00C90181" w:rsidP="00C90181">
      <w:pPr>
        <w:numPr>
          <w:ilvl w:val="0"/>
          <w:numId w:val="29"/>
        </w:numPr>
        <w:tabs>
          <w:tab w:val="clear" w:pos="780"/>
          <w:tab w:val="left" w:pos="1276"/>
        </w:tabs>
        <w:ind w:left="1276" w:hanging="567"/>
        <w:jc w:val="both"/>
        <w:rPr>
          <w:rFonts w:ascii="Arial" w:hAnsi="Arial"/>
          <w:sz w:val="22"/>
        </w:rPr>
      </w:pPr>
      <w:r>
        <w:rPr>
          <w:rFonts w:ascii="Arial" w:hAnsi="Arial"/>
          <w:sz w:val="22"/>
        </w:rPr>
        <w:t xml:space="preserve">Vote 1: </w:t>
      </w:r>
      <w:r w:rsidRPr="00684AF1">
        <w:rPr>
          <w:rFonts w:ascii="Arial" w:hAnsi="Arial"/>
          <w:sz w:val="22"/>
        </w:rPr>
        <w:t xml:space="preserve">whether </w:t>
      </w:r>
      <w:r>
        <w:rPr>
          <w:rFonts w:ascii="Arial" w:hAnsi="Arial"/>
          <w:sz w:val="22"/>
        </w:rPr>
        <w:t xml:space="preserve">each proposal </w:t>
      </w:r>
      <w:r w:rsidRPr="00684AF1">
        <w:rPr>
          <w:rFonts w:ascii="Arial" w:hAnsi="Arial"/>
          <w:sz w:val="22"/>
        </w:rPr>
        <w:t xml:space="preserve">better facilitates the Applicable </w:t>
      </w:r>
      <w:r>
        <w:rPr>
          <w:rFonts w:ascii="Arial" w:hAnsi="Arial"/>
          <w:sz w:val="22"/>
        </w:rPr>
        <w:t xml:space="preserve">CUSC </w:t>
      </w:r>
      <w:r w:rsidRPr="00684AF1">
        <w:rPr>
          <w:rFonts w:ascii="Arial" w:hAnsi="Arial"/>
          <w:sz w:val="22"/>
        </w:rPr>
        <w:t>Objectives</w:t>
      </w:r>
      <w:r>
        <w:rPr>
          <w:rFonts w:ascii="Arial" w:hAnsi="Arial"/>
          <w:sz w:val="22"/>
        </w:rPr>
        <w:t>;</w:t>
      </w:r>
    </w:p>
    <w:p w14:paraId="32732C3B" w14:textId="77777777" w:rsidR="00C90181" w:rsidRDefault="00C90181" w:rsidP="00C90181">
      <w:pPr>
        <w:numPr>
          <w:ilvl w:val="0"/>
          <w:numId w:val="29"/>
        </w:numPr>
        <w:tabs>
          <w:tab w:val="clear" w:pos="780"/>
        </w:tabs>
        <w:ind w:left="1276" w:hanging="567"/>
        <w:jc w:val="both"/>
        <w:rPr>
          <w:rFonts w:ascii="Arial" w:hAnsi="Arial"/>
          <w:sz w:val="22"/>
        </w:rPr>
      </w:pPr>
      <w:r>
        <w:rPr>
          <w:rFonts w:ascii="Arial" w:hAnsi="Arial"/>
          <w:sz w:val="22"/>
        </w:rPr>
        <w:t xml:space="preserve">Vote 2: where one or more WACMs exist, whether each WACM better facilitates the Applicable CUSC Objectives </w:t>
      </w:r>
      <w:r w:rsidRPr="002D4473">
        <w:rPr>
          <w:rFonts w:ascii="Arial" w:hAnsi="Arial"/>
          <w:sz w:val="22"/>
        </w:rPr>
        <w:t xml:space="preserve">than the original </w:t>
      </w:r>
      <w:r>
        <w:rPr>
          <w:rFonts w:ascii="Arial" w:hAnsi="Arial"/>
          <w:sz w:val="22"/>
        </w:rPr>
        <w:t>Modification</w:t>
      </w:r>
      <w:r w:rsidRPr="002D4473">
        <w:rPr>
          <w:rFonts w:ascii="Arial" w:hAnsi="Arial"/>
          <w:sz w:val="22"/>
        </w:rPr>
        <w:t xml:space="preserve"> Proposal</w:t>
      </w:r>
      <w:r>
        <w:rPr>
          <w:rFonts w:ascii="Arial" w:hAnsi="Arial"/>
          <w:i/>
          <w:sz w:val="22"/>
        </w:rPr>
        <w:t>;</w:t>
      </w:r>
    </w:p>
    <w:p w14:paraId="0774B4C5" w14:textId="77777777" w:rsidR="00C90181" w:rsidRDefault="00C90181" w:rsidP="00C90181">
      <w:pPr>
        <w:numPr>
          <w:ilvl w:val="0"/>
          <w:numId w:val="29"/>
        </w:numPr>
        <w:tabs>
          <w:tab w:val="clear" w:pos="780"/>
        </w:tabs>
        <w:ind w:left="1276" w:hanging="567"/>
        <w:jc w:val="both"/>
        <w:rPr>
          <w:rFonts w:ascii="Arial" w:hAnsi="Arial"/>
          <w:sz w:val="22"/>
        </w:rPr>
      </w:pPr>
      <w:r>
        <w:rPr>
          <w:rFonts w:ascii="Arial" w:hAnsi="Arial"/>
          <w:sz w:val="22"/>
        </w:rPr>
        <w:lastRenderedPageBreak/>
        <w:t xml:space="preserve">Vote 3: </w:t>
      </w:r>
      <w:r w:rsidRPr="00684AF1">
        <w:rPr>
          <w:rFonts w:ascii="Arial" w:hAnsi="Arial"/>
          <w:sz w:val="22"/>
        </w:rPr>
        <w:t xml:space="preserve">which option is considered </w:t>
      </w:r>
      <w:r>
        <w:rPr>
          <w:rFonts w:ascii="Arial" w:hAnsi="Arial"/>
          <w:sz w:val="22"/>
        </w:rPr>
        <w:t>to</w:t>
      </w:r>
      <w:r w:rsidRPr="00684AF1">
        <w:rPr>
          <w:rFonts w:ascii="Arial" w:hAnsi="Arial"/>
          <w:sz w:val="22"/>
        </w:rPr>
        <w:t xml:space="preserve"> BEST</w:t>
      </w:r>
      <w:r>
        <w:rPr>
          <w:rFonts w:ascii="Arial" w:hAnsi="Arial"/>
          <w:sz w:val="22"/>
        </w:rPr>
        <w:t xml:space="preserve"> facilitate achievement of the Applicable CUSC Objectives</w:t>
      </w:r>
      <w:r w:rsidRPr="00684AF1">
        <w:rPr>
          <w:rFonts w:ascii="Arial" w:hAnsi="Arial"/>
          <w:sz w:val="22"/>
        </w:rPr>
        <w:t xml:space="preserve">.  </w:t>
      </w:r>
      <w:r>
        <w:rPr>
          <w:rFonts w:ascii="Arial" w:hAnsi="Arial"/>
          <w:sz w:val="22"/>
        </w:rPr>
        <w:t>For the avoidance of doubt, this vote should include the existing CUSC baseline as an option.</w:t>
      </w:r>
    </w:p>
    <w:p w14:paraId="23479B2C" w14:textId="77777777" w:rsidR="00C90181" w:rsidRDefault="00C90181" w:rsidP="00C90181">
      <w:pPr>
        <w:ind w:left="420"/>
        <w:jc w:val="both"/>
        <w:rPr>
          <w:rFonts w:ascii="Arial" w:hAnsi="Arial"/>
          <w:sz w:val="22"/>
        </w:rPr>
      </w:pPr>
    </w:p>
    <w:p w14:paraId="0D18A3E8" w14:textId="77777777" w:rsidR="00C90181" w:rsidRPr="00684AF1" w:rsidRDefault="00C90181" w:rsidP="00C90181">
      <w:pPr>
        <w:ind w:left="720"/>
        <w:jc w:val="both"/>
        <w:rPr>
          <w:rFonts w:ascii="Arial" w:hAnsi="Arial"/>
          <w:sz w:val="22"/>
        </w:rPr>
      </w:pPr>
      <w:r w:rsidRPr="00684AF1">
        <w:rPr>
          <w:rFonts w:ascii="Arial" w:hAnsi="Arial"/>
          <w:sz w:val="22"/>
        </w:rPr>
        <w:t xml:space="preserve">The results from the vote </w:t>
      </w:r>
      <w:r>
        <w:rPr>
          <w:rFonts w:ascii="Arial" w:hAnsi="Arial"/>
          <w:sz w:val="22"/>
        </w:rPr>
        <w:t xml:space="preserve">and the reasons for such voting </w:t>
      </w:r>
      <w:r w:rsidRPr="00684AF1">
        <w:rPr>
          <w:rFonts w:ascii="Arial" w:hAnsi="Arial"/>
          <w:sz w:val="22"/>
        </w:rPr>
        <w:t xml:space="preserve">shall be recorded in the </w:t>
      </w:r>
      <w:r>
        <w:rPr>
          <w:rFonts w:ascii="Arial" w:hAnsi="Arial"/>
          <w:sz w:val="22"/>
        </w:rPr>
        <w:t>Workgroup</w:t>
      </w:r>
      <w:r w:rsidRPr="00684AF1">
        <w:rPr>
          <w:rFonts w:ascii="Arial" w:hAnsi="Arial"/>
          <w:sz w:val="22"/>
        </w:rPr>
        <w:t xml:space="preserve"> </w:t>
      </w:r>
      <w:r>
        <w:rPr>
          <w:rFonts w:ascii="Arial" w:hAnsi="Arial"/>
          <w:sz w:val="22"/>
        </w:rPr>
        <w:t>r</w:t>
      </w:r>
      <w:r w:rsidRPr="00684AF1">
        <w:rPr>
          <w:rFonts w:ascii="Arial" w:hAnsi="Arial"/>
          <w:sz w:val="22"/>
        </w:rPr>
        <w:t>eport</w:t>
      </w:r>
      <w:r>
        <w:rPr>
          <w:rFonts w:ascii="Arial" w:hAnsi="Arial"/>
          <w:sz w:val="22"/>
        </w:rPr>
        <w:t xml:space="preserve"> in as much detail as practicable</w:t>
      </w:r>
      <w:r w:rsidRPr="00684AF1">
        <w:rPr>
          <w:rFonts w:ascii="Arial" w:hAnsi="Arial"/>
          <w:sz w:val="22"/>
        </w:rPr>
        <w:t>.</w:t>
      </w:r>
    </w:p>
    <w:p w14:paraId="0554A23F" w14:textId="77777777" w:rsidR="00C90181" w:rsidRDefault="00C90181" w:rsidP="00C90181">
      <w:pPr>
        <w:jc w:val="both"/>
        <w:rPr>
          <w:rFonts w:ascii="Arial" w:hAnsi="Arial"/>
          <w:sz w:val="22"/>
        </w:rPr>
      </w:pPr>
    </w:p>
    <w:p w14:paraId="1AE10FC0" w14:textId="77777777" w:rsidR="00C90181" w:rsidRDefault="00C90181" w:rsidP="00C90181">
      <w:pPr>
        <w:numPr>
          <w:ilvl w:val="0"/>
          <w:numId w:val="26"/>
        </w:numPr>
        <w:jc w:val="both"/>
        <w:rPr>
          <w:rFonts w:ascii="Arial" w:hAnsi="Arial"/>
          <w:sz w:val="22"/>
        </w:rPr>
      </w:pPr>
      <w:r>
        <w:rPr>
          <w:rFonts w:ascii="Arial" w:hAnsi="Arial"/>
          <w:sz w:val="22"/>
        </w:rPr>
        <w:t>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before the Workgroup vote takes place.  Where abstention occurs, the reason should be recorded in the Workgroup report.</w:t>
      </w:r>
    </w:p>
    <w:p w14:paraId="4725E974" w14:textId="77777777" w:rsidR="00C90181" w:rsidRPr="005547A6" w:rsidRDefault="00C90181" w:rsidP="00C90181">
      <w:pPr>
        <w:jc w:val="both"/>
        <w:rPr>
          <w:rFonts w:ascii="Arial" w:hAnsi="Arial"/>
          <w:sz w:val="22"/>
        </w:rPr>
      </w:pPr>
    </w:p>
    <w:p w14:paraId="1479E388" w14:textId="77777777" w:rsidR="00C90181" w:rsidRPr="00684AF1" w:rsidRDefault="00C90181" w:rsidP="00C90181">
      <w:pPr>
        <w:numPr>
          <w:ilvl w:val="0"/>
          <w:numId w:val="26"/>
        </w:numPr>
        <w:jc w:val="both"/>
        <w:rPr>
          <w:rFonts w:ascii="Arial" w:hAnsi="Arial"/>
          <w:sz w:val="22"/>
        </w:rPr>
      </w:pPr>
      <w:r>
        <w:rPr>
          <w:rFonts w:ascii="Arial" w:hAnsi="Arial"/>
          <w:sz w:val="22"/>
          <w:szCs w:val="22"/>
        </w:rPr>
        <w:t>Workgroup</w:t>
      </w:r>
      <w:r w:rsidRPr="00684AF1">
        <w:rPr>
          <w:rFonts w:ascii="Arial" w:hAnsi="Arial"/>
          <w:sz w:val="22"/>
          <w:szCs w:val="22"/>
        </w:rPr>
        <w:t xml:space="preserve"> </w:t>
      </w:r>
      <w:r>
        <w:rPr>
          <w:rFonts w:ascii="Arial" w:hAnsi="Arial"/>
          <w:sz w:val="22"/>
          <w:szCs w:val="22"/>
        </w:rPr>
        <w:t>m</w:t>
      </w:r>
      <w:r w:rsidRPr="00684AF1">
        <w:rPr>
          <w:rFonts w:ascii="Arial" w:hAnsi="Arial"/>
          <w:sz w:val="22"/>
          <w:szCs w:val="22"/>
        </w:rPr>
        <w:t xml:space="preserve">embers or their appointed alternate </w:t>
      </w:r>
      <w:r>
        <w:rPr>
          <w:rFonts w:ascii="Arial" w:hAnsi="Arial"/>
          <w:sz w:val="22"/>
          <w:szCs w:val="22"/>
        </w:rPr>
        <w:t>are</w:t>
      </w:r>
      <w:r w:rsidRPr="00684AF1">
        <w:rPr>
          <w:rFonts w:ascii="Arial" w:hAnsi="Arial"/>
          <w:sz w:val="22"/>
          <w:szCs w:val="22"/>
        </w:rPr>
        <w:t xml:space="preserve"> required to attend a minimum of 50% of the </w:t>
      </w:r>
      <w:r>
        <w:rPr>
          <w:rFonts w:ascii="Arial" w:hAnsi="Arial"/>
          <w:sz w:val="22"/>
          <w:szCs w:val="22"/>
        </w:rPr>
        <w:t>Workgroup</w:t>
      </w:r>
      <w:r w:rsidRPr="00684AF1">
        <w:rPr>
          <w:rFonts w:ascii="Arial" w:hAnsi="Arial"/>
          <w:sz w:val="22"/>
          <w:szCs w:val="22"/>
        </w:rPr>
        <w:t xml:space="preserve"> </w:t>
      </w:r>
      <w:r>
        <w:rPr>
          <w:rFonts w:ascii="Arial" w:hAnsi="Arial"/>
          <w:sz w:val="22"/>
          <w:szCs w:val="22"/>
        </w:rPr>
        <w:t>m</w:t>
      </w:r>
      <w:r w:rsidRPr="00684AF1">
        <w:rPr>
          <w:rFonts w:ascii="Arial" w:hAnsi="Arial"/>
          <w:sz w:val="22"/>
          <w:szCs w:val="22"/>
        </w:rPr>
        <w:t xml:space="preserve">eetings to be eligible to participate in the </w:t>
      </w:r>
      <w:r>
        <w:rPr>
          <w:rFonts w:ascii="Arial" w:hAnsi="Arial"/>
          <w:sz w:val="22"/>
          <w:szCs w:val="22"/>
        </w:rPr>
        <w:t>Workgroup</w:t>
      </w:r>
      <w:r w:rsidRPr="00684AF1">
        <w:rPr>
          <w:rFonts w:ascii="Arial" w:hAnsi="Arial"/>
          <w:sz w:val="22"/>
          <w:szCs w:val="22"/>
        </w:rPr>
        <w:t xml:space="preserve"> vote.</w:t>
      </w:r>
    </w:p>
    <w:p w14:paraId="231A8A76" w14:textId="77777777" w:rsidR="00C90181" w:rsidRPr="00684AF1" w:rsidRDefault="00C90181" w:rsidP="00C90181">
      <w:pPr>
        <w:jc w:val="both"/>
        <w:rPr>
          <w:rFonts w:ascii="Arial" w:hAnsi="Arial"/>
          <w:sz w:val="22"/>
        </w:rPr>
      </w:pPr>
    </w:p>
    <w:p w14:paraId="4C3E913B" w14:textId="77777777" w:rsidR="00C90181" w:rsidRPr="00684AF1" w:rsidRDefault="00C90181" w:rsidP="00C90181">
      <w:pPr>
        <w:numPr>
          <w:ilvl w:val="0"/>
          <w:numId w:val="26"/>
        </w:numPr>
        <w:jc w:val="both"/>
        <w:rPr>
          <w:rFonts w:ascii="Arial" w:hAnsi="Arial"/>
          <w:sz w:val="22"/>
        </w:rPr>
      </w:pPr>
      <w:r w:rsidRPr="00684AF1">
        <w:rPr>
          <w:rFonts w:ascii="Arial" w:hAnsi="Arial"/>
          <w:sz w:val="22"/>
        </w:rPr>
        <w:t xml:space="preserve">The Technical Secretary </w:t>
      </w:r>
      <w:r>
        <w:rPr>
          <w:rFonts w:ascii="Arial" w:hAnsi="Arial"/>
          <w:sz w:val="22"/>
        </w:rPr>
        <w:t>shall</w:t>
      </w:r>
      <w:r w:rsidRPr="00684AF1">
        <w:rPr>
          <w:rFonts w:ascii="Arial" w:hAnsi="Arial"/>
          <w:sz w:val="22"/>
        </w:rPr>
        <w:t xml:space="preserve"> keep an Attendance Record for the </w:t>
      </w:r>
      <w:r>
        <w:rPr>
          <w:rFonts w:ascii="Arial" w:hAnsi="Arial"/>
          <w:sz w:val="22"/>
        </w:rPr>
        <w:t>Workgroup</w:t>
      </w:r>
      <w:r w:rsidRPr="00684AF1">
        <w:rPr>
          <w:rFonts w:ascii="Arial" w:hAnsi="Arial"/>
          <w:sz w:val="22"/>
        </w:rPr>
        <w:t xml:space="preserve"> meetings and circulate the Attendance Record with the Action Notes after each meeting.  This will be attached to the </w:t>
      </w:r>
      <w:r>
        <w:rPr>
          <w:rFonts w:ascii="Arial" w:hAnsi="Arial"/>
          <w:sz w:val="22"/>
        </w:rPr>
        <w:t>f</w:t>
      </w:r>
      <w:r w:rsidRPr="00684AF1">
        <w:rPr>
          <w:rFonts w:ascii="Arial" w:hAnsi="Arial"/>
          <w:sz w:val="22"/>
        </w:rPr>
        <w:t xml:space="preserve">inal </w:t>
      </w:r>
      <w:r>
        <w:rPr>
          <w:rFonts w:ascii="Arial" w:hAnsi="Arial"/>
          <w:sz w:val="22"/>
        </w:rPr>
        <w:t>Workgroup r</w:t>
      </w:r>
      <w:r w:rsidRPr="00684AF1">
        <w:rPr>
          <w:rFonts w:ascii="Arial" w:hAnsi="Arial"/>
          <w:sz w:val="22"/>
        </w:rPr>
        <w:t>eport.</w:t>
      </w:r>
    </w:p>
    <w:p w14:paraId="17565F66" w14:textId="77777777" w:rsidR="00C90181" w:rsidRPr="00684AF1" w:rsidRDefault="00C90181" w:rsidP="00C90181">
      <w:pPr>
        <w:jc w:val="both"/>
        <w:rPr>
          <w:rFonts w:ascii="Arial" w:hAnsi="Arial"/>
          <w:sz w:val="22"/>
        </w:rPr>
      </w:pPr>
    </w:p>
    <w:p w14:paraId="67969329" w14:textId="77777777" w:rsidR="00C90181" w:rsidRDefault="00C90181" w:rsidP="00C90181">
      <w:pPr>
        <w:numPr>
          <w:ilvl w:val="0"/>
          <w:numId w:val="26"/>
        </w:numPr>
        <w:jc w:val="both"/>
        <w:rPr>
          <w:rFonts w:ascii="Arial" w:hAnsi="Arial"/>
          <w:sz w:val="22"/>
        </w:rPr>
      </w:pPr>
      <w:r w:rsidRPr="00684AF1">
        <w:rPr>
          <w:rFonts w:ascii="Arial" w:hAnsi="Arial"/>
          <w:sz w:val="22"/>
        </w:rPr>
        <w:t xml:space="preserve">The </w:t>
      </w:r>
      <w:r>
        <w:rPr>
          <w:rFonts w:ascii="Arial" w:hAnsi="Arial"/>
          <w:sz w:val="22"/>
        </w:rPr>
        <w:t xml:space="preserve">Workgroup </w:t>
      </w:r>
      <w:r w:rsidRPr="00684AF1">
        <w:rPr>
          <w:rFonts w:ascii="Arial" w:hAnsi="Arial"/>
          <w:sz w:val="22"/>
        </w:rPr>
        <w:t xml:space="preserve">membership can be amended from time to time by the CUSC </w:t>
      </w:r>
      <w:r>
        <w:rPr>
          <w:rFonts w:ascii="Arial" w:hAnsi="Arial"/>
          <w:sz w:val="22"/>
        </w:rPr>
        <w:t>Modifications</w:t>
      </w:r>
      <w:r w:rsidRPr="00684AF1">
        <w:rPr>
          <w:rFonts w:ascii="Arial" w:hAnsi="Arial"/>
          <w:sz w:val="22"/>
        </w:rPr>
        <w:t xml:space="preserve"> Panel.</w:t>
      </w:r>
    </w:p>
    <w:p w14:paraId="16987433" w14:textId="77777777" w:rsidR="004706DA" w:rsidRDefault="004706DA" w:rsidP="007E6C1A">
      <w:pPr>
        <w:jc w:val="both"/>
        <w:rPr>
          <w:rFonts w:ascii="Arial" w:hAnsi="Arial" w:cs="Arial"/>
        </w:rPr>
      </w:pPr>
    </w:p>
    <w:p w14:paraId="71AE7602" w14:textId="77777777" w:rsidR="00D55510" w:rsidRDefault="00D55510">
      <w:r>
        <w:br w:type="page"/>
      </w:r>
    </w:p>
    <w:tbl>
      <w:tblPr>
        <w:tblW w:w="9060" w:type="dxa"/>
        <w:shd w:val="clear" w:color="auto" w:fill="0079C1"/>
        <w:tblLayout w:type="fixed"/>
        <w:tblLook w:val="01E0" w:firstRow="1" w:lastRow="1" w:firstColumn="1" w:lastColumn="1" w:noHBand="0" w:noVBand="0"/>
      </w:tblPr>
      <w:tblGrid>
        <w:gridCol w:w="9060"/>
      </w:tblGrid>
      <w:tr w:rsidR="00D55510" w:rsidRPr="00BC2A99" w14:paraId="7D1E8F8D" w14:textId="77777777" w:rsidTr="002816B3">
        <w:trPr>
          <w:trHeight w:val="90"/>
        </w:trPr>
        <w:tc>
          <w:tcPr>
            <w:tcW w:w="9060" w:type="dxa"/>
            <w:shd w:val="clear" w:color="auto" w:fill="00B050"/>
            <w:vAlign w:val="center"/>
          </w:tcPr>
          <w:p w14:paraId="4CF20E61" w14:textId="77777777" w:rsidR="00D55510" w:rsidRPr="00D55510" w:rsidRDefault="00D55510" w:rsidP="00D55510">
            <w:pPr>
              <w:jc w:val="both"/>
              <w:rPr>
                <w:rFonts w:ascii="Arial" w:hAnsi="Arial" w:cs="Arial"/>
                <w:b/>
              </w:rPr>
            </w:pPr>
            <w:r w:rsidRPr="00307935">
              <w:rPr>
                <w:rFonts w:ascii="Arial" w:hAnsi="Arial" w:cs="Arial"/>
                <w:b/>
                <w:color w:val="FFFFFF"/>
              </w:rPr>
              <w:lastRenderedPageBreak/>
              <w:t>Appendix</w:t>
            </w:r>
            <w:r w:rsidRPr="00D55510">
              <w:rPr>
                <w:rFonts w:ascii="Arial" w:hAnsi="Arial" w:cs="Arial"/>
                <w:b/>
              </w:rPr>
              <w:t xml:space="preserve"> </w:t>
            </w:r>
            <w:r w:rsidRPr="00307935">
              <w:rPr>
                <w:rFonts w:ascii="Arial" w:hAnsi="Arial" w:cs="Arial"/>
                <w:b/>
                <w:color w:val="FFFFFF"/>
              </w:rPr>
              <w:t>1</w:t>
            </w:r>
          </w:p>
        </w:tc>
      </w:tr>
    </w:tbl>
    <w:p w14:paraId="18761F24" w14:textId="77777777" w:rsidR="009E0A6D" w:rsidRDefault="009E0A6D" w:rsidP="007E6C1A">
      <w:pPr>
        <w:jc w:val="both"/>
        <w:rPr>
          <w:rFonts w:ascii="Arial" w:hAnsi="Arial" w:cs="Arial"/>
        </w:rPr>
      </w:pPr>
    </w:p>
    <w:p w14:paraId="069578EE" w14:textId="549EC501" w:rsidR="009E0A6D" w:rsidRDefault="009E0A6D" w:rsidP="007E6C1A">
      <w:pPr>
        <w:jc w:val="both"/>
        <w:rPr>
          <w:rFonts w:ascii="Arial" w:hAnsi="Arial" w:cs="Arial"/>
        </w:rPr>
      </w:pPr>
      <w:r>
        <w:rPr>
          <w:rFonts w:ascii="Arial" w:hAnsi="Arial" w:cs="Arial"/>
        </w:rPr>
        <w:t>Proposed CMP</w:t>
      </w:r>
      <w:r w:rsidR="00281052">
        <w:rPr>
          <w:rFonts w:ascii="Arial" w:hAnsi="Arial" w:cs="Arial"/>
        </w:rPr>
        <w:t>3</w:t>
      </w:r>
      <w:r w:rsidR="00135B31">
        <w:rPr>
          <w:rFonts w:ascii="Arial" w:hAnsi="Arial" w:cs="Arial"/>
        </w:rPr>
        <w:t>20</w:t>
      </w:r>
      <w:r w:rsidR="00DC26A8">
        <w:rPr>
          <w:rFonts w:ascii="Arial" w:hAnsi="Arial" w:cs="Arial"/>
        </w:rPr>
        <w:t xml:space="preserve"> </w:t>
      </w:r>
      <w:r>
        <w:rPr>
          <w:rFonts w:ascii="Arial" w:hAnsi="Arial" w:cs="Arial"/>
        </w:rPr>
        <w:t>Timetable</w:t>
      </w:r>
      <w:ins w:id="11" w:author="Mullen (ESO), Paul J" w:date="2019-08-19T10:12:00Z">
        <w:r w:rsidR="00135B31">
          <w:rPr>
            <w:rFonts w:ascii="Arial" w:hAnsi="Arial" w:cs="Arial"/>
          </w:rPr>
          <w:t xml:space="preserve"> </w:t>
        </w:r>
        <w:r w:rsidR="00135B31" w:rsidRPr="00135B31">
          <w:rPr>
            <w:rFonts w:ascii="Arial" w:hAnsi="Arial" w:cs="Arial"/>
            <w:highlight w:val="yellow"/>
            <w:rPrChange w:id="12" w:author="Mullen (ESO), Paul J" w:date="2019-08-19T10:12:00Z">
              <w:rPr>
                <w:rFonts w:ascii="Arial" w:hAnsi="Arial" w:cs="Arial"/>
              </w:rPr>
            </w:rPrChange>
          </w:rPr>
          <w:t>(subject to Panel agreement on Prioritisation and timescales)</w:t>
        </w:r>
      </w:ins>
    </w:p>
    <w:p w14:paraId="2F4CF590" w14:textId="77777777" w:rsidR="009E0A6D" w:rsidRDefault="009E0A6D" w:rsidP="007E6C1A">
      <w:pPr>
        <w:jc w:val="both"/>
        <w:rPr>
          <w:rFonts w:ascii="Arial" w:hAnsi="Arial" w:cs="Arial"/>
        </w:rPr>
      </w:pPr>
    </w:p>
    <w:tbl>
      <w:tblPr>
        <w:tblStyle w:val="TableGrid"/>
        <w:tblpPr w:leftFromText="180" w:rightFromText="180" w:vertAnchor="text" w:tblpX="-103" w:tblpY="1"/>
        <w:tblW w:w="8217" w:type="dxa"/>
        <w:tblLayout w:type="fixed"/>
        <w:tblLook w:val="04A0" w:firstRow="1" w:lastRow="0" w:firstColumn="1" w:lastColumn="0" w:noHBand="0" w:noVBand="1"/>
      </w:tblPr>
      <w:tblGrid>
        <w:gridCol w:w="5807"/>
        <w:gridCol w:w="2410"/>
      </w:tblGrid>
      <w:tr w:rsidR="00407E52" w:rsidRPr="00407E52" w14:paraId="5183C4DB" w14:textId="77777777" w:rsidTr="00135B31">
        <w:tc>
          <w:tcPr>
            <w:tcW w:w="8217" w:type="dxa"/>
            <w:gridSpan w:val="2"/>
          </w:tcPr>
          <w:p w14:paraId="36756A82" w14:textId="77777777" w:rsidR="00407E52" w:rsidRPr="00407E52" w:rsidRDefault="00407E52" w:rsidP="00407E52">
            <w:pPr>
              <w:jc w:val="both"/>
              <w:rPr>
                <w:rFonts w:ascii="Arial" w:hAnsi="Arial" w:cs="Arial"/>
              </w:rPr>
            </w:pPr>
            <w:r w:rsidRPr="00407E52">
              <w:rPr>
                <w:rFonts w:ascii="Arial" w:hAnsi="Arial" w:cs="Arial"/>
                <w:b/>
              </w:rPr>
              <w:t>The Code Administrator recommends the following timetable:</w:t>
            </w:r>
            <w:r w:rsidRPr="00407E52">
              <w:rPr>
                <w:rFonts w:ascii="Arial" w:hAnsi="Arial" w:cs="Arial"/>
                <w:i/>
              </w:rPr>
              <w:t xml:space="preserve"> </w:t>
            </w:r>
          </w:p>
        </w:tc>
      </w:tr>
      <w:tr w:rsidR="00407E52" w:rsidRPr="00407E52" w14:paraId="5B5895A9" w14:textId="77777777" w:rsidTr="00135B31">
        <w:tc>
          <w:tcPr>
            <w:tcW w:w="5807" w:type="dxa"/>
          </w:tcPr>
          <w:p w14:paraId="4723F846" w14:textId="77777777" w:rsidR="00407E52" w:rsidRPr="00135B31" w:rsidRDefault="00407E52" w:rsidP="00407E52">
            <w:pPr>
              <w:jc w:val="both"/>
              <w:rPr>
                <w:rFonts w:ascii="Arial" w:hAnsi="Arial" w:cs="Arial"/>
                <w:highlight w:val="yellow"/>
                <w:rPrChange w:id="13" w:author="Mullen (ESO), Paul J" w:date="2019-08-19T10:15:00Z">
                  <w:rPr>
                    <w:rFonts w:ascii="Arial" w:hAnsi="Arial" w:cs="Arial"/>
                  </w:rPr>
                </w:rPrChange>
              </w:rPr>
            </w:pPr>
            <w:r w:rsidRPr="00135B31">
              <w:rPr>
                <w:rFonts w:ascii="Arial" w:hAnsi="Arial" w:cs="Arial"/>
                <w:highlight w:val="yellow"/>
                <w:rPrChange w:id="14" w:author="Mullen (ESO), Paul J" w:date="2019-08-19T10:15:00Z">
                  <w:rPr>
                    <w:rFonts w:ascii="Arial" w:hAnsi="Arial" w:cs="Arial"/>
                  </w:rPr>
                </w:rPrChange>
              </w:rPr>
              <w:t>Initial consideration by Workgroup</w:t>
            </w:r>
          </w:p>
        </w:tc>
        <w:tc>
          <w:tcPr>
            <w:tcW w:w="2410" w:type="dxa"/>
          </w:tcPr>
          <w:p w14:paraId="49F872CA" w14:textId="1B5282D6" w:rsidR="00407E52" w:rsidRPr="00135B31" w:rsidRDefault="009B0EDD" w:rsidP="00407E52">
            <w:pPr>
              <w:jc w:val="both"/>
              <w:rPr>
                <w:rFonts w:ascii="Arial" w:hAnsi="Arial" w:cs="Arial"/>
                <w:highlight w:val="yellow"/>
                <w:rPrChange w:id="15" w:author="Mullen (ESO), Paul J" w:date="2019-08-19T10:15:00Z">
                  <w:rPr>
                    <w:rFonts w:ascii="Arial" w:hAnsi="Arial" w:cs="Arial"/>
                  </w:rPr>
                </w:rPrChange>
              </w:rPr>
            </w:pPr>
            <w:r w:rsidRPr="00135B31">
              <w:rPr>
                <w:rFonts w:ascii="Arial" w:hAnsi="Arial" w:cs="Arial"/>
                <w:highlight w:val="yellow"/>
                <w:rPrChange w:id="16" w:author="Mullen (ESO), Paul J" w:date="2019-08-19T10:15:00Z">
                  <w:rPr>
                    <w:rFonts w:ascii="Arial" w:hAnsi="Arial" w:cs="Arial"/>
                  </w:rPr>
                </w:rPrChange>
              </w:rPr>
              <w:t>23 August 2019</w:t>
            </w:r>
          </w:p>
        </w:tc>
      </w:tr>
      <w:tr w:rsidR="00407E52" w:rsidRPr="00407E52" w14:paraId="33937373" w14:textId="77777777" w:rsidTr="00135B31">
        <w:tc>
          <w:tcPr>
            <w:tcW w:w="5807" w:type="dxa"/>
          </w:tcPr>
          <w:p w14:paraId="70724BE8" w14:textId="77777777" w:rsidR="00407E52" w:rsidRPr="00135B31" w:rsidRDefault="00407E52" w:rsidP="00407E52">
            <w:pPr>
              <w:jc w:val="both"/>
              <w:rPr>
                <w:rFonts w:ascii="Arial" w:hAnsi="Arial" w:cs="Arial"/>
                <w:highlight w:val="yellow"/>
                <w:rPrChange w:id="17" w:author="Mullen (ESO), Paul J" w:date="2019-08-19T10:15:00Z">
                  <w:rPr>
                    <w:rFonts w:ascii="Arial" w:hAnsi="Arial" w:cs="Arial"/>
                  </w:rPr>
                </w:rPrChange>
              </w:rPr>
            </w:pPr>
            <w:r w:rsidRPr="00135B31">
              <w:rPr>
                <w:rFonts w:ascii="Arial" w:hAnsi="Arial" w:cs="Arial"/>
                <w:highlight w:val="yellow"/>
                <w:rPrChange w:id="18" w:author="Mullen (ESO), Paul J" w:date="2019-08-19T10:15:00Z">
                  <w:rPr>
                    <w:rFonts w:ascii="Arial" w:hAnsi="Arial" w:cs="Arial"/>
                  </w:rPr>
                </w:rPrChange>
              </w:rPr>
              <w:t>Workgroup Consultation issued to the Industry</w:t>
            </w:r>
          </w:p>
        </w:tc>
        <w:tc>
          <w:tcPr>
            <w:tcW w:w="2410" w:type="dxa"/>
          </w:tcPr>
          <w:p w14:paraId="6BD7097A" w14:textId="477207D6" w:rsidR="00407E52" w:rsidRPr="00135B31" w:rsidRDefault="009B0EDD" w:rsidP="00407E52">
            <w:pPr>
              <w:jc w:val="both"/>
              <w:rPr>
                <w:rFonts w:ascii="Arial" w:hAnsi="Arial" w:cs="Arial"/>
                <w:highlight w:val="yellow"/>
                <w:rPrChange w:id="19" w:author="Mullen (ESO), Paul J" w:date="2019-08-19T10:15:00Z">
                  <w:rPr>
                    <w:rFonts w:ascii="Arial" w:hAnsi="Arial" w:cs="Arial"/>
                  </w:rPr>
                </w:rPrChange>
              </w:rPr>
            </w:pPr>
            <w:r w:rsidRPr="00135B31">
              <w:rPr>
                <w:rFonts w:ascii="Arial" w:hAnsi="Arial" w:cs="Arial"/>
                <w:highlight w:val="yellow"/>
                <w:rPrChange w:id="20" w:author="Mullen (ESO), Paul J" w:date="2019-08-19T10:15:00Z">
                  <w:rPr>
                    <w:rFonts w:ascii="Arial" w:hAnsi="Arial" w:cs="Arial"/>
                  </w:rPr>
                </w:rPrChange>
              </w:rPr>
              <w:t>n/a</w:t>
            </w:r>
          </w:p>
        </w:tc>
      </w:tr>
      <w:tr w:rsidR="00407E52" w:rsidRPr="00407E52" w14:paraId="7E9B128B" w14:textId="77777777" w:rsidTr="00135B31">
        <w:tc>
          <w:tcPr>
            <w:tcW w:w="5807" w:type="dxa"/>
          </w:tcPr>
          <w:p w14:paraId="3AC0CC6F" w14:textId="687BC3E3" w:rsidR="00407E52" w:rsidRPr="00135B31" w:rsidRDefault="00407E52" w:rsidP="00407E52">
            <w:pPr>
              <w:jc w:val="both"/>
              <w:rPr>
                <w:rFonts w:ascii="Arial" w:hAnsi="Arial" w:cs="Arial"/>
                <w:highlight w:val="yellow"/>
                <w:rPrChange w:id="21" w:author="Mullen (ESO), Paul J" w:date="2019-08-19T10:15:00Z">
                  <w:rPr>
                    <w:rFonts w:ascii="Arial" w:hAnsi="Arial" w:cs="Arial"/>
                  </w:rPr>
                </w:rPrChange>
              </w:rPr>
            </w:pPr>
            <w:r w:rsidRPr="00135B31">
              <w:rPr>
                <w:rFonts w:ascii="Arial" w:hAnsi="Arial" w:cs="Arial"/>
                <w:highlight w:val="yellow"/>
                <w:rPrChange w:id="22" w:author="Mullen (ESO), Paul J" w:date="2019-08-19T10:15:00Z">
                  <w:rPr>
                    <w:rFonts w:ascii="Arial" w:hAnsi="Arial" w:cs="Arial"/>
                  </w:rPr>
                </w:rPrChange>
              </w:rPr>
              <w:t>Modification concluded by Workgroup</w:t>
            </w:r>
            <w:r w:rsidR="009B0EDD" w:rsidRPr="00135B31">
              <w:rPr>
                <w:rFonts w:ascii="Arial" w:hAnsi="Arial" w:cs="Arial"/>
                <w:highlight w:val="yellow"/>
                <w:rPrChange w:id="23" w:author="Mullen (ESO), Paul J" w:date="2019-08-19T10:15:00Z">
                  <w:rPr>
                    <w:rFonts w:ascii="Arial" w:hAnsi="Arial" w:cs="Arial"/>
                  </w:rPr>
                </w:rPrChange>
              </w:rPr>
              <w:t xml:space="preserve"> </w:t>
            </w:r>
          </w:p>
        </w:tc>
        <w:tc>
          <w:tcPr>
            <w:tcW w:w="2410" w:type="dxa"/>
          </w:tcPr>
          <w:p w14:paraId="116F8702" w14:textId="7CA36A24" w:rsidR="00407E52" w:rsidRPr="00135B31" w:rsidRDefault="009B0EDD" w:rsidP="00407E52">
            <w:pPr>
              <w:jc w:val="both"/>
              <w:rPr>
                <w:rFonts w:ascii="Arial" w:hAnsi="Arial" w:cs="Arial"/>
                <w:highlight w:val="yellow"/>
                <w:rPrChange w:id="24" w:author="Mullen (ESO), Paul J" w:date="2019-08-19T10:15:00Z">
                  <w:rPr>
                    <w:rFonts w:ascii="Arial" w:hAnsi="Arial" w:cs="Arial"/>
                  </w:rPr>
                </w:rPrChange>
              </w:rPr>
            </w:pPr>
            <w:r w:rsidRPr="00135B31">
              <w:rPr>
                <w:rFonts w:ascii="Arial" w:hAnsi="Arial" w:cs="Arial"/>
                <w:highlight w:val="yellow"/>
                <w:rPrChange w:id="25" w:author="Mullen (ESO), Paul J" w:date="2019-08-19T10:15:00Z">
                  <w:rPr>
                    <w:rFonts w:ascii="Arial" w:hAnsi="Arial" w:cs="Arial"/>
                  </w:rPr>
                </w:rPrChange>
              </w:rPr>
              <w:t>28 August 2019</w:t>
            </w:r>
          </w:p>
        </w:tc>
      </w:tr>
      <w:tr w:rsidR="009B0EDD" w:rsidRPr="00407E52" w14:paraId="1AB1BD75" w14:textId="77777777" w:rsidTr="00135B31">
        <w:tc>
          <w:tcPr>
            <w:tcW w:w="5807" w:type="dxa"/>
          </w:tcPr>
          <w:p w14:paraId="48CD0300" w14:textId="6314C893" w:rsidR="009B0EDD" w:rsidRPr="00135B31" w:rsidRDefault="009B0EDD" w:rsidP="00407E52">
            <w:pPr>
              <w:jc w:val="both"/>
              <w:rPr>
                <w:rFonts w:ascii="Arial" w:hAnsi="Arial" w:cs="Arial"/>
                <w:highlight w:val="yellow"/>
                <w:rPrChange w:id="26" w:author="Mullen (ESO), Paul J" w:date="2019-08-19T10:15:00Z">
                  <w:rPr>
                    <w:rFonts w:ascii="Arial" w:hAnsi="Arial" w:cs="Arial"/>
                  </w:rPr>
                </w:rPrChange>
              </w:rPr>
            </w:pPr>
            <w:r w:rsidRPr="00135B31">
              <w:rPr>
                <w:rFonts w:ascii="Arial" w:hAnsi="Arial" w:cs="Arial"/>
                <w:highlight w:val="yellow"/>
                <w:rPrChange w:id="27" w:author="Mullen (ESO), Paul J" w:date="2019-08-19T10:15:00Z">
                  <w:rPr>
                    <w:rFonts w:ascii="Arial" w:hAnsi="Arial" w:cs="Arial"/>
                  </w:rPr>
                </w:rPrChange>
              </w:rPr>
              <w:t>Workgroup Report issued to Panel</w:t>
            </w:r>
          </w:p>
        </w:tc>
        <w:tc>
          <w:tcPr>
            <w:tcW w:w="2410" w:type="dxa"/>
          </w:tcPr>
          <w:p w14:paraId="7BF9013F" w14:textId="3ADB6936" w:rsidR="009B0EDD" w:rsidRPr="00135B31" w:rsidRDefault="009B0EDD" w:rsidP="00407E52">
            <w:pPr>
              <w:jc w:val="both"/>
              <w:rPr>
                <w:rFonts w:ascii="Arial" w:hAnsi="Arial" w:cs="Arial"/>
                <w:highlight w:val="yellow"/>
                <w:rPrChange w:id="28" w:author="Mullen (ESO), Paul J" w:date="2019-08-19T10:15:00Z">
                  <w:rPr>
                    <w:rFonts w:ascii="Arial" w:hAnsi="Arial" w:cs="Arial"/>
                  </w:rPr>
                </w:rPrChange>
              </w:rPr>
            </w:pPr>
            <w:r w:rsidRPr="00135B31">
              <w:rPr>
                <w:rFonts w:ascii="Arial" w:hAnsi="Arial" w:cs="Arial"/>
                <w:highlight w:val="yellow"/>
                <w:rPrChange w:id="29" w:author="Mullen (ESO), Paul J" w:date="2019-08-19T10:15:00Z">
                  <w:rPr>
                    <w:rFonts w:ascii="Arial" w:hAnsi="Arial" w:cs="Arial"/>
                  </w:rPr>
                </w:rPrChange>
              </w:rPr>
              <w:t>28 August 2019</w:t>
            </w:r>
          </w:p>
        </w:tc>
      </w:tr>
      <w:tr w:rsidR="00407E52" w:rsidRPr="00407E52" w14:paraId="5F07C77C" w14:textId="77777777" w:rsidTr="00135B31">
        <w:tc>
          <w:tcPr>
            <w:tcW w:w="5807" w:type="dxa"/>
          </w:tcPr>
          <w:p w14:paraId="1E234EE4" w14:textId="77777777" w:rsidR="00407E52" w:rsidRPr="00135B31" w:rsidRDefault="00407E52" w:rsidP="00407E52">
            <w:pPr>
              <w:jc w:val="both"/>
              <w:rPr>
                <w:rFonts w:ascii="Arial" w:hAnsi="Arial" w:cs="Arial"/>
                <w:highlight w:val="yellow"/>
                <w:rPrChange w:id="30" w:author="Mullen (ESO), Paul J" w:date="2019-08-19T10:15:00Z">
                  <w:rPr>
                    <w:rFonts w:ascii="Arial" w:hAnsi="Arial" w:cs="Arial"/>
                  </w:rPr>
                </w:rPrChange>
              </w:rPr>
            </w:pPr>
            <w:r w:rsidRPr="00135B31">
              <w:rPr>
                <w:rFonts w:ascii="Arial" w:hAnsi="Arial" w:cs="Arial"/>
                <w:highlight w:val="yellow"/>
                <w:rPrChange w:id="31" w:author="Mullen (ESO), Paul J" w:date="2019-08-19T10:15:00Z">
                  <w:rPr>
                    <w:rFonts w:ascii="Arial" w:hAnsi="Arial" w:cs="Arial"/>
                  </w:rPr>
                </w:rPrChange>
              </w:rPr>
              <w:t>Workgroup Report presented to Panel</w:t>
            </w:r>
          </w:p>
        </w:tc>
        <w:tc>
          <w:tcPr>
            <w:tcW w:w="2410" w:type="dxa"/>
          </w:tcPr>
          <w:p w14:paraId="4B9645FD" w14:textId="0F55F2DB" w:rsidR="00407E52" w:rsidRPr="00135B31" w:rsidRDefault="009B0EDD" w:rsidP="00407E52">
            <w:pPr>
              <w:jc w:val="both"/>
              <w:rPr>
                <w:rFonts w:ascii="Arial" w:hAnsi="Arial" w:cs="Arial"/>
                <w:highlight w:val="yellow"/>
                <w:rPrChange w:id="32" w:author="Mullen (ESO), Paul J" w:date="2019-08-19T10:15:00Z">
                  <w:rPr>
                    <w:rFonts w:ascii="Arial" w:hAnsi="Arial" w:cs="Arial"/>
                  </w:rPr>
                </w:rPrChange>
              </w:rPr>
            </w:pPr>
            <w:r w:rsidRPr="00135B31">
              <w:rPr>
                <w:rFonts w:ascii="Arial" w:hAnsi="Arial" w:cs="Arial"/>
                <w:highlight w:val="yellow"/>
                <w:rPrChange w:id="33" w:author="Mullen (ESO), Paul J" w:date="2019-08-19T10:15:00Z">
                  <w:rPr>
                    <w:rFonts w:ascii="Arial" w:hAnsi="Arial" w:cs="Arial"/>
                  </w:rPr>
                </w:rPrChange>
              </w:rPr>
              <w:t>5 September 2019</w:t>
            </w:r>
          </w:p>
        </w:tc>
      </w:tr>
      <w:tr w:rsidR="00407E52" w:rsidRPr="00407E52" w14:paraId="6206EF75" w14:textId="77777777" w:rsidTr="00135B31">
        <w:tc>
          <w:tcPr>
            <w:tcW w:w="5807" w:type="dxa"/>
          </w:tcPr>
          <w:p w14:paraId="487CD250" w14:textId="1C5466D9" w:rsidR="00407E52" w:rsidRPr="00135B31" w:rsidRDefault="00407E52" w:rsidP="00407E52">
            <w:pPr>
              <w:jc w:val="both"/>
              <w:rPr>
                <w:rFonts w:ascii="Arial" w:hAnsi="Arial" w:cs="Arial"/>
                <w:highlight w:val="yellow"/>
                <w:rPrChange w:id="34" w:author="Mullen (ESO), Paul J" w:date="2019-08-19T10:15:00Z">
                  <w:rPr>
                    <w:rFonts w:ascii="Arial" w:hAnsi="Arial" w:cs="Arial"/>
                  </w:rPr>
                </w:rPrChange>
              </w:rPr>
            </w:pPr>
            <w:r w:rsidRPr="00135B31">
              <w:rPr>
                <w:rFonts w:ascii="Arial" w:hAnsi="Arial" w:cs="Arial"/>
                <w:highlight w:val="yellow"/>
                <w:rPrChange w:id="35" w:author="Mullen (ESO), Paul J" w:date="2019-08-19T10:15:00Z">
                  <w:rPr>
                    <w:rFonts w:ascii="Arial" w:hAnsi="Arial" w:cs="Arial"/>
                  </w:rPr>
                </w:rPrChange>
              </w:rPr>
              <w:t>Code Administration Consultation issued to the Industry</w:t>
            </w:r>
          </w:p>
        </w:tc>
        <w:tc>
          <w:tcPr>
            <w:tcW w:w="2410" w:type="dxa"/>
          </w:tcPr>
          <w:p w14:paraId="779D20F9" w14:textId="6F526A16" w:rsidR="00407E52" w:rsidRPr="00135B31" w:rsidRDefault="009B0EDD" w:rsidP="00407E52">
            <w:pPr>
              <w:jc w:val="both"/>
              <w:rPr>
                <w:rFonts w:ascii="Arial" w:hAnsi="Arial" w:cs="Arial"/>
                <w:highlight w:val="yellow"/>
                <w:rPrChange w:id="36" w:author="Mullen (ESO), Paul J" w:date="2019-08-19T10:15:00Z">
                  <w:rPr>
                    <w:rFonts w:ascii="Arial" w:hAnsi="Arial" w:cs="Arial"/>
                  </w:rPr>
                </w:rPrChange>
              </w:rPr>
            </w:pPr>
            <w:r w:rsidRPr="00135B31">
              <w:rPr>
                <w:rFonts w:ascii="Arial" w:hAnsi="Arial" w:cs="Arial"/>
                <w:highlight w:val="yellow"/>
                <w:rPrChange w:id="37" w:author="Mullen (ESO), Paul J" w:date="2019-08-19T10:15:00Z">
                  <w:rPr>
                    <w:rFonts w:ascii="Arial" w:hAnsi="Arial" w:cs="Arial"/>
                  </w:rPr>
                </w:rPrChange>
              </w:rPr>
              <w:t>5 September 2019</w:t>
            </w:r>
          </w:p>
        </w:tc>
      </w:tr>
      <w:tr w:rsidR="00135B31" w:rsidRPr="00407E52" w14:paraId="50A26E98" w14:textId="77777777" w:rsidTr="00135B31">
        <w:tc>
          <w:tcPr>
            <w:tcW w:w="5807" w:type="dxa"/>
          </w:tcPr>
          <w:p w14:paraId="2E4DF09D" w14:textId="5A4586A6" w:rsidR="00135B31" w:rsidRPr="00135B31" w:rsidRDefault="00135B31" w:rsidP="00407E52">
            <w:pPr>
              <w:jc w:val="both"/>
              <w:rPr>
                <w:rFonts w:ascii="Arial" w:hAnsi="Arial" w:cs="Arial"/>
                <w:highlight w:val="yellow"/>
                <w:rPrChange w:id="38" w:author="Mullen (ESO), Paul J" w:date="2019-08-19T10:15:00Z">
                  <w:rPr>
                    <w:rFonts w:ascii="Arial" w:hAnsi="Arial" w:cs="Arial"/>
                  </w:rPr>
                </w:rPrChange>
              </w:rPr>
            </w:pPr>
            <w:r w:rsidRPr="00135B31">
              <w:rPr>
                <w:rFonts w:ascii="Arial" w:hAnsi="Arial" w:cs="Arial"/>
                <w:highlight w:val="yellow"/>
                <w:rPrChange w:id="39" w:author="Mullen (ESO), Paul J" w:date="2019-08-19T10:15:00Z">
                  <w:rPr>
                    <w:rFonts w:ascii="Arial" w:hAnsi="Arial" w:cs="Arial"/>
                  </w:rPr>
                </w:rPrChange>
              </w:rPr>
              <w:t>Code Administration Consultation closes</w:t>
            </w:r>
          </w:p>
        </w:tc>
        <w:tc>
          <w:tcPr>
            <w:tcW w:w="2410" w:type="dxa"/>
          </w:tcPr>
          <w:p w14:paraId="7F1480E9" w14:textId="1EEC5318" w:rsidR="00135B31" w:rsidRPr="00135B31" w:rsidRDefault="00135B31" w:rsidP="00407E52">
            <w:pPr>
              <w:jc w:val="both"/>
              <w:rPr>
                <w:rFonts w:ascii="Arial" w:hAnsi="Arial" w:cs="Arial"/>
                <w:highlight w:val="yellow"/>
                <w:rPrChange w:id="40" w:author="Mullen (ESO), Paul J" w:date="2019-08-19T10:15:00Z">
                  <w:rPr>
                    <w:rFonts w:ascii="Arial" w:hAnsi="Arial" w:cs="Arial"/>
                  </w:rPr>
                </w:rPrChange>
              </w:rPr>
            </w:pPr>
            <w:r w:rsidRPr="00135B31">
              <w:rPr>
                <w:rFonts w:ascii="Arial" w:hAnsi="Arial" w:cs="Arial"/>
                <w:highlight w:val="yellow"/>
                <w:rPrChange w:id="41" w:author="Mullen (ESO), Paul J" w:date="2019-08-19T10:15:00Z">
                  <w:rPr>
                    <w:rFonts w:ascii="Arial" w:hAnsi="Arial" w:cs="Arial"/>
                  </w:rPr>
                </w:rPrChange>
              </w:rPr>
              <w:t>12 September 2019</w:t>
            </w:r>
          </w:p>
        </w:tc>
      </w:tr>
      <w:tr w:rsidR="00135B31" w:rsidRPr="00407E52" w14:paraId="016E8891" w14:textId="77777777" w:rsidTr="00135B31">
        <w:tc>
          <w:tcPr>
            <w:tcW w:w="5807" w:type="dxa"/>
          </w:tcPr>
          <w:p w14:paraId="219F8C02" w14:textId="31110D51" w:rsidR="00135B31" w:rsidRPr="00135B31" w:rsidRDefault="00135B31" w:rsidP="00407E52">
            <w:pPr>
              <w:jc w:val="both"/>
              <w:rPr>
                <w:rFonts w:ascii="Arial" w:hAnsi="Arial" w:cs="Arial"/>
                <w:highlight w:val="yellow"/>
                <w:rPrChange w:id="42" w:author="Mullen (ESO), Paul J" w:date="2019-08-19T10:15:00Z">
                  <w:rPr>
                    <w:rFonts w:ascii="Arial" w:hAnsi="Arial" w:cs="Arial"/>
                  </w:rPr>
                </w:rPrChange>
              </w:rPr>
            </w:pPr>
            <w:r w:rsidRPr="00135B31">
              <w:rPr>
                <w:rFonts w:ascii="Arial" w:hAnsi="Arial" w:cs="Arial"/>
                <w:highlight w:val="yellow"/>
                <w:rPrChange w:id="43" w:author="Mullen (ESO), Paul J" w:date="2019-08-19T10:15:00Z">
                  <w:rPr>
                    <w:rFonts w:ascii="Arial" w:hAnsi="Arial" w:cs="Arial"/>
                  </w:rPr>
                </w:rPrChange>
              </w:rPr>
              <w:t>Draft Final Modification Report issued to Panel (for 5 working days)</w:t>
            </w:r>
          </w:p>
        </w:tc>
        <w:tc>
          <w:tcPr>
            <w:tcW w:w="2410" w:type="dxa"/>
          </w:tcPr>
          <w:p w14:paraId="00CADC35" w14:textId="14363BFF" w:rsidR="00135B31" w:rsidRPr="00135B31" w:rsidRDefault="00135B31" w:rsidP="00407E52">
            <w:pPr>
              <w:jc w:val="both"/>
              <w:rPr>
                <w:rFonts w:ascii="Arial" w:hAnsi="Arial" w:cs="Arial"/>
                <w:highlight w:val="yellow"/>
                <w:rPrChange w:id="44" w:author="Mullen (ESO), Paul J" w:date="2019-08-19T10:15:00Z">
                  <w:rPr>
                    <w:rFonts w:ascii="Arial" w:hAnsi="Arial" w:cs="Arial"/>
                  </w:rPr>
                </w:rPrChange>
              </w:rPr>
            </w:pPr>
            <w:r w:rsidRPr="00135B31">
              <w:rPr>
                <w:rFonts w:ascii="Arial" w:hAnsi="Arial" w:cs="Arial"/>
                <w:highlight w:val="yellow"/>
                <w:rPrChange w:id="45" w:author="Mullen (ESO), Paul J" w:date="2019-08-19T10:15:00Z">
                  <w:rPr>
                    <w:rFonts w:ascii="Arial" w:hAnsi="Arial" w:cs="Arial"/>
                  </w:rPr>
                </w:rPrChange>
              </w:rPr>
              <w:t>13 September 2019</w:t>
            </w:r>
          </w:p>
        </w:tc>
      </w:tr>
      <w:tr w:rsidR="00407E52" w:rsidRPr="00407E52" w14:paraId="2D205D8C" w14:textId="77777777" w:rsidTr="00135B31">
        <w:tc>
          <w:tcPr>
            <w:tcW w:w="5807" w:type="dxa"/>
          </w:tcPr>
          <w:p w14:paraId="3F1D5736" w14:textId="77777777" w:rsidR="00407E52" w:rsidRPr="00135B31" w:rsidRDefault="00407E52" w:rsidP="00407E52">
            <w:pPr>
              <w:jc w:val="both"/>
              <w:rPr>
                <w:rFonts w:ascii="Arial" w:hAnsi="Arial" w:cs="Arial"/>
                <w:highlight w:val="yellow"/>
                <w:rPrChange w:id="46" w:author="Mullen (ESO), Paul J" w:date="2019-08-19T10:15:00Z">
                  <w:rPr>
                    <w:rFonts w:ascii="Arial" w:hAnsi="Arial" w:cs="Arial"/>
                  </w:rPr>
                </w:rPrChange>
              </w:rPr>
            </w:pPr>
            <w:r w:rsidRPr="00135B31">
              <w:rPr>
                <w:rFonts w:ascii="Arial" w:hAnsi="Arial" w:cs="Arial"/>
                <w:highlight w:val="yellow"/>
                <w:rPrChange w:id="47" w:author="Mullen (ESO), Paul J" w:date="2019-08-19T10:15:00Z">
                  <w:rPr>
                    <w:rFonts w:ascii="Arial" w:hAnsi="Arial" w:cs="Arial"/>
                  </w:rPr>
                </w:rPrChange>
              </w:rPr>
              <w:t>Draft Final Modification Report presented to Panel</w:t>
            </w:r>
          </w:p>
        </w:tc>
        <w:tc>
          <w:tcPr>
            <w:tcW w:w="2410" w:type="dxa"/>
          </w:tcPr>
          <w:p w14:paraId="63A7882F" w14:textId="47BCC67A" w:rsidR="00407E52" w:rsidRPr="00135B31" w:rsidRDefault="00135B31" w:rsidP="00407E52">
            <w:pPr>
              <w:jc w:val="both"/>
              <w:rPr>
                <w:rFonts w:ascii="Arial" w:hAnsi="Arial" w:cs="Arial"/>
                <w:highlight w:val="yellow"/>
                <w:rPrChange w:id="48" w:author="Mullen (ESO), Paul J" w:date="2019-08-19T10:15:00Z">
                  <w:rPr>
                    <w:rFonts w:ascii="Arial" w:hAnsi="Arial" w:cs="Arial"/>
                  </w:rPr>
                </w:rPrChange>
              </w:rPr>
            </w:pPr>
            <w:r w:rsidRPr="00135B31">
              <w:rPr>
                <w:rFonts w:ascii="Arial" w:hAnsi="Arial" w:cs="Arial"/>
                <w:highlight w:val="yellow"/>
                <w:rPrChange w:id="49" w:author="Mullen (ESO), Paul J" w:date="2019-08-19T10:15:00Z">
                  <w:rPr>
                    <w:rFonts w:ascii="Arial" w:hAnsi="Arial" w:cs="Arial"/>
                  </w:rPr>
                </w:rPrChange>
              </w:rPr>
              <w:t>20 September 2019</w:t>
            </w:r>
          </w:p>
        </w:tc>
      </w:tr>
      <w:tr w:rsidR="00407E52" w:rsidRPr="00407E52" w14:paraId="2CF11930" w14:textId="77777777" w:rsidTr="00135B31">
        <w:tc>
          <w:tcPr>
            <w:tcW w:w="5807" w:type="dxa"/>
          </w:tcPr>
          <w:p w14:paraId="4DB1A1F8" w14:textId="77777777" w:rsidR="00407E52" w:rsidRPr="00135B31" w:rsidRDefault="00407E52" w:rsidP="00407E52">
            <w:pPr>
              <w:jc w:val="both"/>
              <w:rPr>
                <w:rFonts w:ascii="Arial" w:hAnsi="Arial" w:cs="Arial"/>
                <w:highlight w:val="yellow"/>
                <w:rPrChange w:id="50" w:author="Mullen (ESO), Paul J" w:date="2019-08-19T10:15:00Z">
                  <w:rPr>
                    <w:rFonts w:ascii="Arial" w:hAnsi="Arial" w:cs="Arial"/>
                  </w:rPr>
                </w:rPrChange>
              </w:rPr>
            </w:pPr>
            <w:r w:rsidRPr="00135B31">
              <w:rPr>
                <w:rFonts w:ascii="Arial" w:hAnsi="Arial" w:cs="Arial"/>
                <w:highlight w:val="yellow"/>
                <w:rPrChange w:id="51" w:author="Mullen (ESO), Paul J" w:date="2019-08-19T10:15:00Z">
                  <w:rPr>
                    <w:rFonts w:ascii="Arial" w:hAnsi="Arial" w:cs="Arial"/>
                  </w:rPr>
                </w:rPrChange>
              </w:rPr>
              <w:t xml:space="preserve">Modification Panel decision </w:t>
            </w:r>
          </w:p>
        </w:tc>
        <w:tc>
          <w:tcPr>
            <w:tcW w:w="2410" w:type="dxa"/>
          </w:tcPr>
          <w:p w14:paraId="329F8654" w14:textId="6CFA41BC" w:rsidR="00407E52" w:rsidRPr="00135B31" w:rsidRDefault="00135B31" w:rsidP="00407E52">
            <w:pPr>
              <w:jc w:val="both"/>
              <w:rPr>
                <w:rFonts w:ascii="Arial" w:hAnsi="Arial" w:cs="Arial"/>
                <w:highlight w:val="yellow"/>
                <w:rPrChange w:id="52" w:author="Mullen (ESO), Paul J" w:date="2019-08-19T10:15:00Z">
                  <w:rPr>
                    <w:rFonts w:ascii="Arial" w:hAnsi="Arial" w:cs="Arial"/>
                  </w:rPr>
                </w:rPrChange>
              </w:rPr>
            </w:pPr>
            <w:r w:rsidRPr="00135B31">
              <w:rPr>
                <w:rFonts w:ascii="Arial" w:hAnsi="Arial" w:cs="Arial"/>
                <w:highlight w:val="yellow"/>
                <w:rPrChange w:id="53" w:author="Mullen (ESO), Paul J" w:date="2019-08-19T10:15:00Z">
                  <w:rPr>
                    <w:rFonts w:ascii="Arial" w:hAnsi="Arial" w:cs="Arial"/>
                  </w:rPr>
                </w:rPrChange>
              </w:rPr>
              <w:t>20 September 2019</w:t>
            </w:r>
          </w:p>
        </w:tc>
      </w:tr>
      <w:tr w:rsidR="00135B31" w:rsidRPr="00407E52" w14:paraId="66C1EB4E" w14:textId="77777777" w:rsidTr="00135B31">
        <w:trPr>
          <w:trHeight w:val="93"/>
        </w:trPr>
        <w:tc>
          <w:tcPr>
            <w:tcW w:w="5807" w:type="dxa"/>
          </w:tcPr>
          <w:p w14:paraId="52225B51" w14:textId="16FB8E16" w:rsidR="00135B31" w:rsidRPr="00135B31" w:rsidRDefault="00135B31" w:rsidP="00407E52">
            <w:pPr>
              <w:jc w:val="both"/>
              <w:rPr>
                <w:rFonts w:ascii="Arial" w:hAnsi="Arial" w:cs="Arial"/>
                <w:highlight w:val="yellow"/>
                <w:rPrChange w:id="54" w:author="Mullen (ESO), Paul J" w:date="2019-08-19T10:15:00Z">
                  <w:rPr>
                    <w:rFonts w:ascii="Arial" w:hAnsi="Arial" w:cs="Arial"/>
                  </w:rPr>
                </w:rPrChange>
              </w:rPr>
            </w:pPr>
            <w:r w:rsidRPr="00135B31">
              <w:rPr>
                <w:rFonts w:ascii="Arial" w:hAnsi="Arial" w:cs="Arial"/>
                <w:highlight w:val="yellow"/>
                <w:rPrChange w:id="55" w:author="Mullen (ESO), Paul J" w:date="2019-08-19T10:15:00Z">
                  <w:rPr>
                    <w:rFonts w:ascii="Arial" w:hAnsi="Arial" w:cs="Arial"/>
                  </w:rPr>
                </w:rPrChange>
              </w:rPr>
              <w:t>Final Modification Report issued to the Panel (for 5 working days)</w:t>
            </w:r>
          </w:p>
        </w:tc>
        <w:tc>
          <w:tcPr>
            <w:tcW w:w="2410" w:type="dxa"/>
          </w:tcPr>
          <w:p w14:paraId="0B1604C7" w14:textId="32ECB653" w:rsidR="00135B31" w:rsidRPr="00135B31" w:rsidRDefault="00135B31" w:rsidP="00407E52">
            <w:pPr>
              <w:jc w:val="both"/>
              <w:rPr>
                <w:rFonts w:ascii="Arial" w:hAnsi="Arial" w:cs="Arial"/>
                <w:highlight w:val="yellow"/>
                <w:rPrChange w:id="56" w:author="Mullen (ESO), Paul J" w:date="2019-08-19T10:15:00Z">
                  <w:rPr>
                    <w:rFonts w:ascii="Arial" w:hAnsi="Arial" w:cs="Arial"/>
                  </w:rPr>
                </w:rPrChange>
              </w:rPr>
            </w:pPr>
            <w:r w:rsidRPr="00135B31">
              <w:rPr>
                <w:rFonts w:ascii="Arial" w:hAnsi="Arial" w:cs="Arial"/>
                <w:highlight w:val="yellow"/>
                <w:rPrChange w:id="57" w:author="Mullen (ESO), Paul J" w:date="2019-08-19T10:15:00Z">
                  <w:rPr>
                    <w:rFonts w:ascii="Arial" w:hAnsi="Arial" w:cs="Arial"/>
                  </w:rPr>
                </w:rPrChange>
              </w:rPr>
              <w:t>20 September 2019</w:t>
            </w:r>
          </w:p>
        </w:tc>
      </w:tr>
      <w:tr w:rsidR="00407E52" w:rsidRPr="00407E52" w14:paraId="7C094D62" w14:textId="77777777" w:rsidTr="00135B31">
        <w:trPr>
          <w:trHeight w:val="93"/>
        </w:trPr>
        <w:tc>
          <w:tcPr>
            <w:tcW w:w="5807" w:type="dxa"/>
          </w:tcPr>
          <w:p w14:paraId="386003A8" w14:textId="3DA7F9E8" w:rsidR="00407E52" w:rsidRPr="00135B31" w:rsidRDefault="00407E52" w:rsidP="00407E52">
            <w:pPr>
              <w:jc w:val="both"/>
              <w:rPr>
                <w:rFonts w:ascii="Arial" w:hAnsi="Arial" w:cs="Arial"/>
                <w:highlight w:val="yellow"/>
                <w:rPrChange w:id="58" w:author="Mullen (ESO), Paul J" w:date="2019-08-19T10:15:00Z">
                  <w:rPr>
                    <w:rFonts w:ascii="Arial" w:hAnsi="Arial" w:cs="Arial"/>
                  </w:rPr>
                </w:rPrChange>
              </w:rPr>
            </w:pPr>
            <w:r w:rsidRPr="00135B31">
              <w:rPr>
                <w:rFonts w:ascii="Arial" w:hAnsi="Arial" w:cs="Arial"/>
                <w:highlight w:val="yellow"/>
                <w:rPrChange w:id="59" w:author="Mullen (ESO), Paul J" w:date="2019-08-19T10:15:00Z">
                  <w:rPr>
                    <w:rFonts w:ascii="Arial" w:hAnsi="Arial" w:cs="Arial"/>
                  </w:rPr>
                </w:rPrChange>
              </w:rPr>
              <w:t xml:space="preserve">Final Modification Report issued </w:t>
            </w:r>
            <w:r w:rsidR="00135B31" w:rsidRPr="00135B31">
              <w:rPr>
                <w:rFonts w:ascii="Arial" w:hAnsi="Arial" w:cs="Arial"/>
                <w:highlight w:val="yellow"/>
                <w:rPrChange w:id="60" w:author="Mullen (ESO), Paul J" w:date="2019-08-19T10:15:00Z">
                  <w:rPr>
                    <w:rFonts w:ascii="Arial" w:hAnsi="Arial" w:cs="Arial"/>
                  </w:rPr>
                </w:rPrChange>
              </w:rPr>
              <w:t xml:space="preserve">to </w:t>
            </w:r>
            <w:r w:rsidRPr="00135B31">
              <w:rPr>
                <w:rFonts w:ascii="Arial" w:hAnsi="Arial" w:cs="Arial"/>
                <w:highlight w:val="yellow"/>
                <w:rPrChange w:id="61" w:author="Mullen (ESO), Paul J" w:date="2019-08-19T10:15:00Z">
                  <w:rPr>
                    <w:rFonts w:ascii="Arial" w:hAnsi="Arial" w:cs="Arial"/>
                  </w:rPr>
                </w:rPrChange>
              </w:rPr>
              <w:t>the Authority</w:t>
            </w:r>
            <w:r w:rsidRPr="00135B31" w:rsidDel="00F772A7">
              <w:rPr>
                <w:rFonts w:ascii="Arial" w:hAnsi="Arial" w:cs="Arial"/>
                <w:highlight w:val="yellow"/>
                <w:rPrChange w:id="62" w:author="Mullen (ESO), Paul J" w:date="2019-08-19T10:15:00Z">
                  <w:rPr>
                    <w:rFonts w:ascii="Arial" w:hAnsi="Arial" w:cs="Arial"/>
                  </w:rPr>
                </w:rPrChange>
              </w:rPr>
              <w:t xml:space="preserve"> </w:t>
            </w:r>
          </w:p>
        </w:tc>
        <w:tc>
          <w:tcPr>
            <w:tcW w:w="2410" w:type="dxa"/>
          </w:tcPr>
          <w:p w14:paraId="567906DE" w14:textId="57B8BE42" w:rsidR="00407E52" w:rsidRPr="00135B31" w:rsidRDefault="00135B31" w:rsidP="00407E52">
            <w:pPr>
              <w:jc w:val="both"/>
              <w:rPr>
                <w:rFonts w:ascii="Arial" w:hAnsi="Arial" w:cs="Arial"/>
                <w:highlight w:val="yellow"/>
                <w:rPrChange w:id="63" w:author="Mullen (ESO), Paul J" w:date="2019-08-19T10:15:00Z">
                  <w:rPr>
                    <w:rFonts w:ascii="Arial" w:hAnsi="Arial" w:cs="Arial"/>
                  </w:rPr>
                </w:rPrChange>
              </w:rPr>
            </w:pPr>
            <w:r w:rsidRPr="00135B31">
              <w:rPr>
                <w:rFonts w:ascii="Arial" w:hAnsi="Arial" w:cs="Arial"/>
                <w:highlight w:val="yellow"/>
                <w:rPrChange w:id="64" w:author="Mullen (ESO), Paul J" w:date="2019-08-19T10:15:00Z">
                  <w:rPr>
                    <w:rFonts w:ascii="Arial" w:hAnsi="Arial" w:cs="Arial"/>
                  </w:rPr>
                </w:rPrChange>
              </w:rPr>
              <w:t>27 September 2019</w:t>
            </w:r>
          </w:p>
        </w:tc>
      </w:tr>
      <w:tr w:rsidR="00407E52" w:rsidRPr="00407E52" w14:paraId="14BDE438" w14:textId="77777777" w:rsidTr="00135B31">
        <w:trPr>
          <w:trHeight w:val="93"/>
        </w:trPr>
        <w:tc>
          <w:tcPr>
            <w:tcW w:w="5807" w:type="dxa"/>
          </w:tcPr>
          <w:p w14:paraId="0BEAA789" w14:textId="77777777" w:rsidR="00407E52" w:rsidRPr="00135B31" w:rsidRDefault="00407E52" w:rsidP="00407E52">
            <w:pPr>
              <w:jc w:val="both"/>
              <w:rPr>
                <w:rFonts w:ascii="Arial" w:hAnsi="Arial" w:cs="Arial"/>
                <w:highlight w:val="yellow"/>
                <w:rPrChange w:id="65" w:author="Mullen (ESO), Paul J" w:date="2019-08-19T10:15:00Z">
                  <w:rPr>
                    <w:rFonts w:ascii="Arial" w:hAnsi="Arial" w:cs="Arial"/>
                  </w:rPr>
                </w:rPrChange>
              </w:rPr>
            </w:pPr>
            <w:r w:rsidRPr="00135B31">
              <w:rPr>
                <w:rFonts w:ascii="Arial" w:hAnsi="Arial" w:cs="Arial"/>
                <w:highlight w:val="yellow"/>
                <w:rPrChange w:id="66" w:author="Mullen (ESO), Paul J" w:date="2019-08-19T10:15:00Z">
                  <w:rPr>
                    <w:rFonts w:ascii="Arial" w:hAnsi="Arial" w:cs="Arial"/>
                  </w:rPr>
                </w:rPrChange>
              </w:rPr>
              <w:t>Decision implemented in CUSC</w:t>
            </w:r>
          </w:p>
        </w:tc>
        <w:tc>
          <w:tcPr>
            <w:tcW w:w="2410" w:type="dxa"/>
          </w:tcPr>
          <w:p w14:paraId="4429DADB" w14:textId="123A87E4" w:rsidR="00407E52" w:rsidRPr="00135B31" w:rsidRDefault="00B940B6" w:rsidP="00407E52">
            <w:pPr>
              <w:jc w:val="both"/>
              <w:rPr>
                <w:rFonts w:ascii="Arial" w:hAnsi="Arial" w:cs="Arial"/>
                <w:highlight w:val="yellow"/>
                <w:rPrChange w:id="67" w:author="Mullen (ESO), Paul J" w:date="2019-08-19T10:15:00Z">
                  <w:rPr>
                    <w:rFonts w:ascii="Arial" w:hAnsi="Arial" w:cs="Arial"/>
                  </w:rPr>
                </w:rPrChange>
              </w:rPr>
            </w:pPr>
            <w:r w:rsidRPr="00135B31">
              <w:rPr>
                <w:rFonts w:ascii="Arial" w:hAnsi="Arial" w:cs="Arial"/>
                <w:highlight w:val="yellow"/>
                <w:rPrChange w:id="68" w:author="Mullen (ESO), Paul J" w:date="2019-08-19T10:15:00Z">
                  <w:rPr>
                    <w:rFonts w:ascii="Arial" w:hAnsi="Arial" w:cs="Arial"/>
                  </w:rPr>
                </w:rPrChange>
              </w:rPr>
              <w:t>TBC</w:t>
            </w:r>
            <w:r w:rsidR="00135B31" w:rsidRPr="00135B31">
              <w:rPr>
                <w:rFonts w:ascii="Arial" w:hAnsi="Arial" w:cs="Arial"/>
                <w:highlight w:val="yellow"/>
                <w:rPrChange w:id="69" w:author="Mullen (ESO), Paul J" w:date="2019-08-19T10:15:00Z">
                  <w:rPr>
                    <w:rFonts w:ascii="Arial" w:hAnsi="Arial" w:cs="Arial"/>
                  </w:rPr>
                </w:rPrChange>
              </w:rPr>
              <w:t xml:space="preserve"> by Ofgem</w:t>
            </w:r>
          </w:p>
        </w:tc>
      </w:tr>
    </w:tbl>
    <w:p w14:paraId="53E8F7F5" w14:textId="77777777" w:rsidR="00407E52" w:rsidRDefault="00407E52" w:rsidP="007E6C1A">
      <w:pPr>
        <w:jc w:val="both"/>
        <w:rPr>
          <w:rFonts w:ascii="Arial" w:hAnsi="Arial" w:cs="Arial"/>
        </w:rPr>
      </w:pPr>
    </w:p>
    <w:p w14:paraId="2B7D5403" w14:textId="77777777" w:rsidR="00407E52" w:rsidRDefault="00407E52" w:rsidP="007E6C1A">
      <w:pPr>
        <w:jc w:val="both"/>
        <w:rPr>
          <w:rFonts w:ascii="Arial" w:hAnsi="Arial" w:cs="Arial"/>
        </w:rPr>
      </w:pPr>
    </w:p>
    <w:p w14:paraId="020CC10C" w14:textId="77777777" w:rsidR="00407E52" w:rsidRDefault="00407E52" w:rsidP="007E6C1A">
      <w:pPr>
        <w:jc w:val="both"/>
        <w:rPr>
          <w:rFonts w:ascii="Arial" w:hAnsi="Arial" w:cs="Arial"/>
        </w:rPr>
      </w:pPr>
    </w:p>
    <w:p w14:paraId="3E56A78D" w14:textId="77777777" w:rsidR="00407E52" w:rsidRDefault="00407E52" w:rsidP="007E6C1A">
      <w:pPr>
        <w:jc w:val="both"/>
        <w:rPr>
          <w:rFonts w:ascii="Arial" w:hAnsi="Arial" w:cs="Arial"/>
        </w:rPr>
      </w:pPr>
    </w:p>
    <w:p w14:paraId="1D669CED" w14:textId="77777777" w:rsidR="00407E52" w:rsidRDefault="00407E52" w:rsidP="007E6C1A">
      <w:pPr>
        <w:jc w:val="both"/>
        <w:rPr>
          <w:rFonts w:ascii="Arial" w:hAnsi="Arial" w:cs="Arial"/>
        </w:rPr>
      </w:pPr>
    </w:p>
    <w:p w14:paraId="049EEC45" w14:textId="77777777" w:rsidR="00407E52" w:rsidRDefault="00407E52" w:rsidP="007E6C1A">
      <w:pPr>
        <w:jc w:val="both"/>
        <w:rPr>
          <w:rFonts w:ascii="Arial" w:hAnsi="Arial" w:cs="Arial"/>
        </w:rPr>
      </w:pPr>
    </w:p>
    <w:p w14:paraId="5FDAC112" w14:textId="77777777" w:rsidR="00407E52" w:rsidRDefault="00407E52" w:rsidP="007E6C1A">
      <w:pPr>
        <w:jc w:val="both"/>
        <w:rPr>
          <w:rFonts w:ascii="Arial" w:hAnsi="Arial" w:cs="Arial"/>
        </w:rPr>
      </w:pPr>
    </w:p>
    <w:p w14:paraId="662DBD9B" w14:textId="77777777" w:rsidR="00407E52" w:rsidRDefault="00407E52" w:rsidP="007E6C1A">
      <w:pPr>
        <w:jc w:val="both"/>
        <w:rPr>
          <w:rFonts w:ascii="Arial" w:hAnsi="Arial" w:cs="Arial"/>
        </w:rPr>
      </w:pPr>
    </w:p>
    <w:p w14:paraId="03CFDCFF" w14:textId="77777777" w:rsidR="00407E52" w:rsidRDefault="00407E52" w:rsidP="007E6C1A">
      <w:pPr>
        <w:jc w:val="both"/>
        <w:rPr>
          <w:rFonts w:ascii="Arial" w:hAnsi="Arial" w:cs="Arial"/>
        </w:rPr>
      </w:pPr>
    </w:p>
    <w:p w14:paraId="585DD583" w14:textId="77777777" w:rsidR="00407E52" w:rsidRDefault="00407E52" w:rsidP="007E6C1A">
      <w:pPr>
        <w:jc w:val="both"/>
        <w:rPr>
          <w:rFonts w:ascii="Arial" w:hAnsi="Arial" w:cs="Arial"/>
        </w:rPr>
      </w:pPr>
    </w:p>
    <w:p w14:paraId="22D4E93E" w14:textId="77777777" w:rsidR="00407E52" w:rsidRDefault="00407E52" w:rsidP="007E6C1A">
      <w:pPr>
        <w:jc w:val="both"/>
        <w:rPr>
          <w:rFonts w:ascii="Arial" w:hAnsi="Arial" w:cs="Arial"/>
        </w:rPr>
      </w:pPr>
    </w:p>
    <w:p w14:paraId="5D04C384" w14:textId="77777777" w:rsidR="00407E52" w:rsidRDefault="00407E52" w:rsidP="007E6C1A">
      <w:pPr>
        <w:jc w:val="both"/>
        <w:rPr>
          <w:rFonts w:ascii="Arial" w:hAnsi="Arial" w:cs="Arial"/>
        </w:rPr>
      </w:pPr>
    </w:p>
    <w:p w14:paraId="1ACD908C" w14:textId="77777777" w:rsidR="00407E52" w:rsidRDefault="00407E52" w:rsidP="007E6C1A">
      <w:pPr>
        <w:jc w:val="both"/>
        <w:rPr>
          <w:rFonts w:ascii="Arial" w:hAnsi="Arial" w:cs="Arial"/>
        </w:rPr>
      </w:pPr>
    </w:p>
    <w:p w14:paraId="5B2F0C6C" w14:textId="77777777" w:rsidR="00407E52" w:rsidRDefault="00407E52" w:rsidP="007E6C1A">
      <w:pPr>
        <w:jc w:val="both"/>
        <w:rPr>
          <w:rFonts w:ascii="Arial" w:hAnsi="Arial" w:cs="Arial"/>
        </w:rPr>
      </w:pPr>
    </w:p>
    <w:sectPr w:rsidR="00407E52">
      <w:headerReference w:type="default" r:id="rId11"/>
      <w:footerReference w:type="default" r:id="rId12"/>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Mullen (ESO), Paul J" w:date="2019-08-22T08:10:00Z" w:initials="M(PJ">
    <w:p w14:paraId="1BE51ED5" w14:textId="3FDC85AE" w:rsidR="00BF2E83" w:rsidRDefault="00BF2E83">
      <w:pPr>
        <w:pStyle w:val="CommentText"/>
      </w:pPr>
      <w:r>
        <w:rPr>
          <w:rStyle w:val="CommentReference"/>
        </w:rPr>
        <w:annotationRef/>
      </w:r>
      <w:r>
        <w:rPr>
          <w:noProof/>
        </w:rPr>
        <w:t xml:space="preserve">Note: </w:t>
      </w:r>
      <w:r>
        <w:rPr>
          <w:noProof/>
        </w:rPr>
        <w:t>Only if Panel decide this (by 2pm on 22 August)</w:t>
      </w:r>
    </w:p>
  </w:comment>
  <w:comment w:id="4" w:author="Mullen (ESO), Paul J" w:date="2019-08-22T08:11:00Z" w:initials="M(PJ">
    <w:p w14:paraId="10124A45" w14:textId="28B7E952" w:rsidR="00BF2E83" w:rsidRDefault="00BF2E83">
      <w:pPr>
        <w:pStyle w:val="CommentText"/>
      </w:pPr>
      <w:r>
        <w:rPr>
          <w:rStyle w:val="CommentReference"/>
        </w:rPr>
        <w:annotationRef/>
      </w:r>
      <w:r>
        <w:rPr>
          <w:noProof/>
        </w:rPr>
        <w:t>Only if no workgroup consultation is required</w:t>
      </w:r>
    </w:p>
  </w:comment>
  <w:comment w:id="7" w:author="Mullen (ESO), Paul J" w:date="2019-08-22T08:11:00Z" w:initials="M(PJ">
    <w:p w14:paraId="6FF71832" w14:textId="75681A1E" w:rsidR="00BF2E83" w:rsidRDefault="00BF2E83">
      <w:pPr>
        <w:pStyle w:val="CommentText"/>
      </w:pPr>
      <w:r>
        <w:rPr>
          <w:rStyle w:val="CommentReference"/>
        </w:rPr>
        <w:annotationRef/>
      </w:r>
      <w:r>
        <w:rPr>
          <w:noProof/>
        </w:rPr>
        <w:t>Only if Panel agree to moving to top of prioritsation stack, agree no workgroup consultation is needed and agree that CAC will be 5WD rather than the usual 15WD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E51ED5" w15:done="0"/>
  <w15:commentEx w15:paraId="10124A45" w15:done="0"/>
  <w15:commentEx w15:paraId="6FF7183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AD013" w14:textId="77777777" w:rsidR="00EA3B6F" w:rsidRDefault="00EA3B6F">
      <w:r>
        <w:separator/>
      </w:r>
    </w:p>
  </w:endnote>
  <w:endnote w:type="continuationSeparator" w:id="0">
    <w:p w14:paraId="53069FF7" w14:textId="77777777" w:rsidR="00EA3B6F" w:rsidRDefault="00EA3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w Roman">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AB67" w14:textId="77777777" w:rsidR="001641B7" w:rsidRDefault="001641B7">
    <w:pPr>
      <w:pStyle w:val="Footer"/>
      <w:rPr>
        <w:sz w:val="16"/>
        <w:szCs w:val="16"/>
      </w:rPr>
    </w:pPr>
  </w:p>
  <w:p w14:paraId="5ACB77FE" w14:textId="4182643F" w:rsidR="001641B7" w:rsidRPr="008274D9" w:rsidRDefault="001641B7" w:rsidP="00FC0EB8">
    <w:pPr>
      <w:pStyle w:val="Footer"/>
      <w:jc w:val="center"/>
      <w:rPr>
        <w:rFonts w:ascii="Arial" w:hAnsi="Arial" w:cs="Arial"/>
        <w:sz w:val="16"/>
        <w:szCs w:val="16"/>
      </w:rPr>
    </w:pPr>
    <w:r w:rsidRPr="008274D9">
      <w:rPr>
        <w:rStyle w:val="PageNumber"/>
        <w:rFonts w:ascii="Arial" w:hAnsi="Arial" w:cs="Arial"/>
      </w:rPr>
      <w:t xml:space="preserve">Page </w:t>
    </w:r>
    <w:r w:rsidRPr="008274D9">
      <w:rPr>
        <w:rStyle w:val="PageNumber"/>
        <w:rFonts w:ascii="Arial" w:hAnsi="Arial" w:cs="Arial"/>
      </w:rPr>
      <w:fldChar w:fldCharType="begin"/>
    </w:r>
    <w:r w:rsidRPr="008274D9">
      <w:rPr>
        <w:rStyle w:val="PageNumber"/>
        <w:rFonts w:ascii="Arial" w:hAnsi="Arial" w:cs="Arial"/>
      </w:rPr>
      <w:instrText xml:space="preserve"> PAGE </w:instrText>
    </w:r>
    <w:r w:rsidRPr="008274D9">
      <w:rPr>
        <w:rStyle w:val="PageNumber"/>
        <w:rFonts w:ascii="Arial" w:hAnsi="Arial" w:cs="Arial"/>
      </w:rPr>
      <w:fldChar w:fldCharType="separate"/>
    </w:r>
    <w:r w:rsidR="00BF2E83">
      <w:rPr>
        <w:rStyle w:val="PageNumber"/>
        <w:rFonts w:ascii="Arial" w:hAnsi="Arial" w:cs="Arial"/>
        <w:noProof/>
      </w:rPr>
      <w:t>2</w:t>
    </w:r>
    <w:r w:rsidRPr="008274D9">
      <w:rPr>
        <w:rStyle w:val="PageNumber"/>
        <w:rFonts w:ascii="Arial" w:hAnsi="Arial" w:cs="Arial"/>
      </w:rPr>
      <w:fldChar w:fldCharType="end"/>
    </w:r>
    <w:r w:rsidRPr="008274D9">
      <w:rPr>
        <w:rStyle w:val="PageNumber"/>
        <w:rFonts w:ascii="Arial" w:hAnsi="Arial" w:cs="Arial"/>
      </w:rPr>
      <w:t xml:space="preserve"> of </w:t>
    </w:r>
    <w:r w:rsidRPr="008274D9">
      <w:rPr>
        <w:rStyle w:val="PageNumber"/>
        <w:rFonts w:ascii="Arial" w:hAnsi="Arial" w:cs="Arial"/>
      </w:rPr>
      <w:fldChar w:fldCharType="begin"/>
    </w:r>
    <w:r w:rsidRPr="008274D9">
      <w:rPr>
        <w:rStyle w:val="PageNumber"/>
        <w:rFonts w:ascii="Arial" w:hAnsi="Arial" w:cs="Arial"/>
      </w:rPr>
      <w:instrText xml:space="preserve"> NUMPAGES </w:instrText>
    </w:r>
    <w:r w:rsidRPr="008274D9">
      <w:rPr>
        <w:rStyle w:val="PageNumber"/>
        <w:rFonts w:ascii="Arial" w:hAnsi="Arial" w:cs="Arial"/>
      </w:rPr>
      <w:fldChar w:fldCharType="separate"/>
    </w:r>
    <w:r w:rsidR="00BF2E83">
      <w:rPr>
        <w:rStyle w:val="PageNumber"/>
        <w:rFonts w:ascii="Arial" w:hAnsi="Arial" w:cs="Arial"/>
        <w:noProof/>
      </w:rPr>
      <w:t>5</w:t>
    </w:r>
    <w:r w:rsidRPr="008274D9">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BAD3F" w14:textId="77777777" w:rsidR="00EA3B6F" w:rsidRDefault="00EA3B6F">
      <w:r>
        <w:separator/>
      </w:r>
    </w:p>
  </w:footnote>
  <w:footnote w:type="continuationSeparator" w:id="0">
    <w:p w14:paraId="03FE5CDE" w14:textId="77777777" w:rsidR="00EA3B6F" w:rsidRDefault="00EA3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BD578" w14:textId="326B896E" w:rsidR="001641B7" w:rsidRPr="008456D9" w:rsidRDefault="001641B7">
    <w:pPr>
      <w:pStyle w:val="Header"/>
      <w:rPr>
        <w:sz w:val="20"/>
      </w:rPr>
    </w:pPr>
    <w:r w:rsidRPr="00B940B6">
      <w:rPr>
        <w:sz w:val="20"/>
      </w:rPr>
      <w:t>C</w:t>
    </w:r>
    <w:r w:rsidR="00797FD9">
      <w:rPr>
        <w:sz w:val="20"/>
      </w:rPr>
      <w:t>MP3</w:t>
    </w:r>
    <w:r w:rsidR="009B0EDD">
      <w:rPr>
        <w:sz w:val="20"/>
      </w:rPr>
      <w:t>20</w:t>
    </w:r>
    <w:r w:rsidRPr="00B940B6">
      <w:rPr>
        <w:sz w:val="20"/>
      </w:rPr>
      <w:t xml:space="preserve"> Workgroup Terms of Reference</w:t>
    </w:r>
    <w:r w:rsidRPr="00B940B6">
      <w:rPr>
        <w:sz w:val="20"/>
      </w:rPr>
      <w:tab/>
    </w:r>
    <w:r w:rsidRPr="00B940B6">
      <w:rPr>
        <w:sz w:val="20"/>
      </w:rPr>
      <w:tab/>
    </w:r>
    <w:r w:rsidR="00797FD9">
      <w:rPr>
        <w:sz w:val="20"/>
      </w:rPr>
      <w:t>May 2019</w:t>
    </w:r>
  </w:p>
  <w:p w14:paraId="1DF91757" w14:textId="77777777" w:rsidR="001641B7" w:rsidRDefault="001641B7">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BE5"/>
    <w:multiLevelType w:val="hybridMultilevel"/>
    <w:tmpl w:val="E6E68C40"/>
    <w:lvl w:ilvl="0" w:tplc="6564171E">
      <w:start w:val="1"/>
      <w:numFmt w:val="decimal"/>
      <w:lvlText w:val="%1."/>
      <w:lvlJc w:val="left"/>
      <w:pPr>
        <w:tabs>
          <w:tab w:val="num" w:pos="720"/>
        </w:tabs>
        <w:ind w:left="720" w:hanging="720"/>
      </w:pPr>
      <w:rPr>
        <w:rFonts w:ascii="Arial" w:hAnsi="Arial" w:cs="Arial" w:hint="default"/>
        <w:b w:val="0"/>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5F66621"/>
    <w:multiLevelType w:val="hybridMultilevel"/>
    <w:tmpl w:val="99DAAA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8FF4892"/>
    <w:multiLevelType w:val="hybridMultilevel"/>
    <w:tmpl w:val="888AABF6"/>
    <w:lvl w:ilvl="0" w:tplc="42A890D8">
      <w:start w:val="1"/>
      <w:numFmt w:val="bullet"/>
      <w:pStyle w:val="Bullets"/>
      <w:lvlText w:val=""/>
      <w:lvlJc w:val="left"/>
      <w:pPr>
        <w:tabs>
          <w:tab w:val="num" w:pos="1065"/>
        </w:tabs>
        <w:ind w:left="1065" w:hanging="360"/>
      </w:pPr>
      <w:rPr>
        <w:rFonts w:ascii="Symbol" w:hAnsi="Symbol" w:hint="default"/>
        <w:sz w:val="24"/>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0BE91353"/>
    <w:multiLevelType w:val="hybridMultilevel"/>
    <w:tmpl w:val="1404425C"/>
    <w:lvl w:ilvl="0" w:tplc="937C776E">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BEE66B8"/>
    <w:multiLevelType w:val="hybridMultilevel"/>
    <w:tmpl w:val="EA2EAC8A"/>
    <w:lvl w:ilvl="0" w:tplc="3398BBDE">
      <w:start w:val="1"/>
      <w:numFmt w:val="decimal"/>
      <w:lvlText w:val="%1."/>
      <w:lvlJc w:val="left"/>
      <w:pPr>
        <w:tabs>
          <w:tab w:val="num" w:pos="567"/>
        </w:tabs>
        <w:ind w:left="567" w:hanging="567"/>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17D1C44"/>
    <w:multiLevelType w:val="hybridMultilevel"/>
    <w:tmpl w:val="BA9C68C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5AB7F1C"/>
    <w:multiLevelType w:val="hybridMultilevel"/>
    <w:tmpl w:val="51E05B88"/>
    <w:lvl w:ilvl="0" w:tplc="3398BBDE">
      <w:start w:val="1"/>
      <w:numFmt w:val="decimal"/>
      <w:lvlText w:val="%1."/>
      <w:lvlJc w:val="left"/>
      <w:pPr>
        <w:tabs>
          <w:tab w:val="num" w:pos="567"/>
        </w:tabs>
        <w:ind w:left="567" w:hanging="567"/>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618584A"/>
    <w:multiLevelType w:val="hybridMultilevel"/>
    <w:tmpl w:val="8AB604F6"/>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0A21CD"/>
    <w:multiLevelType w:val="hybridMultilevel"/>
    <w:tmpl w:val="CBD8B6DE"/>
    <w:lvl w:ilvl="0" w:tplc="3398BBDE">
      <w:start w:val="1"/>
      <w:numFmt w:val="decimal"/>
      <w:lvlText w:val="%1."/>
      <w:lvlJc w:val="left"/>
      <w:pPr>
        <w:tabs>
          <w:tab w:val="num" w:pos="567"/>
        </w:tabs>
        <w:ind w:left="567" w:hanging="567"/>
      </w:pPr>
      <w:rPr>
        <w:rFonts w:hint="default"/>
        <w:sz w:val="20"/>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C4E1304"/>
    <w:multiLevelType w:val="hybridMultilevel"/>
    <w:tmpl w:val="661A7376"/>
    <w:lvl w:ilvl="0" w:tplc="A82C3C74">
      <w:start w:val="1"/>
      <w:numFmt w:val="bullet"/>
      <w:lvlText w:val=""/>
      <w:lvlJc w:val="left"/>
      <w:pPr>
        <w:tabs>
          <w:tab w:val="num" w:pos="930"/>
        </w:tabs>
        <w:ind w:left="930" w:hanging="363"/>
      </w:pPr>
      <w:rPr>
        <w:rFonts w:ascii="Symbol" w:hAnsi="Symbol" w:hint="default"/>
      </w:rPr>
    </w:lvl>
    <w:lvl w:ilvl="1" w:tplc="08090003" w:tentative="1">
      <w:start w:val="1"/>
      <w:numFmt w:val="bullet"/>
      <w:lvlText w:val="o"/>
      <w:lvlJc w:val="left"/>
      <w:pPr>
        <w:tabs>
          <w:tab w:val="num" w:pos="442"/>
        </w:tabs>
        <w:ind w:left="442" w:hanging="360"/>
      </w:pPr>
      <w:rPr>
        <w:rFonts w:ascii="Courier New" w:hAnsi="Courier New" w:hint="default"/>
      </w:rPr>
    </w:lvl>
    <w:lvl w:ilvl="2" w:tplc="08090005" w:tentative="1">
      <w:start w:val="1"/>
      <w:numFmt w:val="bullet"/>
      <w:lvlText w:val=""/>
      <w:lvlJc w:val="left"/>
      <w:pPr>
        <w:tabs>
          <w:tab w:val="num" w:pos="1162"/>
        </w:tabs>
        <w:ind w:left="1162" w:hanging="360"/>
      </w:pPr>
      <w:rPr>
        <w:rFonts w:ascii="Wingdings" w:hAnsi="Wingdings" w:hint="default"/>
      </w:rPr>
    </w:lvl>
    <w:lvl w:ilvl="3" w:tplc="08090001" w:tentative="1">
      <w:start w:val="1"/>
      <w:numFmt w:val="bullet"/>
      <w:lvlText w:val=""/>
      <w:lvlJc w:val="left"/>
      <w:pPr>
        <w:tabs>
          <w:tab w:val="num" w:pos="1882"/>
        </w:tabs>
        <w:ind w:left="1882" w:hanging="360"/>
      </w:pPr>
      <w:rPr>
        <w:rFonts w:ascii="Symbol" w:hAnsi="Symbol" w:hint="default"/>
      </w:rPr>
    </w:lvl>
    <w:lvl w:ilvl="4" w:tplc="08090003" w:tentative="1">
      <w:start w:val="1"/>
      <w:numFmt w:val="bullet"/>
      <w:lvlText w:val="o"/>
      <w:lvlJc w:val="left"/>
      <w:pPr>
        <w:tabs>
          <w:tab w:val="num" w:pos="2602"/>
        </w:tabs>
        <w:ind w:left="2602" w:hanging="360"/>
      </w:pPr>
      <w:rPr>
        <w:rFonts w:ascii="Courier New" w:hAnsi="Courier New" w:hint="default"/>
      </w:rPr>
    </w:lvl>
    <w:lvl w:ilvl="5" w:tplc="08090005" w:tentative="1">
      <w:start w:val="1"/>
      <w:numFmt w:val="bullet"/>
      <w:lvlText w:val=""/>
      <w:lvlJc w:val="left"/>
      <w:pPr>
        <w:tabs>
          <w:tab w:val="num" w:pos="3322"/>
        </w:tabs>
        <w:ind w:left="3322" w:hanging="360"/>
      </w:pPr>
      <w:rPr>
        <w:rFonts w:ascii="Wingdings" w:hAnsi="Wingdings" w:hint="default"/>
      </w:rPr>
    </w:lvl>
    <w:lvl w:ilvl="6" w:tplc="08090001" w:tentative="1">
      <w:start w:val="1"/>
      <w:numFmt w:val="bullet"/>
      <w:lvlText w:val=""/>
      <w:lvlJc w:val="left"/>
      <w:pPr>
        <w:tabs>
          <w:tab w:val="num" w:pos="4042"/>
        </w:tabs>
        <w:ind w:left="4042" w:hanging="360"/>
      </w:pPr>
      <w:rPr>
        <w:rFonts w:ascii="Symbol" w:hAnsi="Symbol" w:hint="default"/>
      </w:rPr>
    </w:lvl>
    <w:lvl w:ilvl="7" w:tplc="08090003" w:tentative="1">
      <w:start w:val="1"/>
      <w:numFmt w:val="bullet"/>
      <w:lvlText w:val="o"/>
      <w:lvlJc w:val="left"/>
      <w:pPr>
        <w:tabs>
          <w:tab w:val="num" w:pos="4762"/>
        </w:tabs>
        <w:ind w:left="4762" w:hanging="360"/>
      </w:pPr>
      <w:rPr>
        <w:rFonts w:ascii="Courier New" w:hAnsi="Courier New" w:hint="default"/>
      </w:rPr>
    </w:lvl>
    <w:lvl w:ilvl="8" w:tplc="08090005" w:tentative="1">
      <w:start w:val="1"/>
      <w:numFmt w:val="bullet"/>
      <w:lvlText w:val=""/>
      <w:lvlJc w:val="left"/>
      <w:pPr>
        <w:tabs>
          <w:tab w:val="num" w:pos="5482"/>
        </w:tabs>
        <w:ind w:left="5482" w:hanging="360"/>
      </w:pPr>
      <w:rPr>
        <w:rFonts w:ascii="Wingdings" w:hAnsi="Wingdings" w:hint="default"/>
      </w:rPr>
    </w:lvl>
  </w:abstractNum>
  <w:abstractNum w:abstractNumId="10" w15:restartNumberingAfterBreak="0">
    <w:nsid w:val="1E8C0923"/>
    <w:multiLevelType w:val="hybridMultilevel"/>
    <w:tmpl w:val="893AD780"/>
    <w:lvl w:ilvl="0" w:tplc="08090017">
      <w:start w:val="1"/>
      <w:numFmt w:val="lowerLetter"/>
      <w:lvlText w:val="%1)"/>
      <w:lvlJc w:val="left"/>
      <w:pPr>
        <w:ind w:left="1080" w:hanging="360"/>
      </w:pPr>
    </w:lvl>
    <w:lvl w:ilvl="1" w:tplc="08090017">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2E32709"/>
    <w:multiLevelType w:val="hybridMultilevel"/>
    <w:tmpl w:val="7FD8041A"/>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E50C73"/>
    <w:multiLevelType w:val="hybridMultilevel"/>
    <w:tmpl w:val="802E06A8"/>
    <w:lvl w:ilvl="0" w:tplc="58402AC4">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2E4189"/>
    <w:multiLevelType w:val="hybridMultilevel"/>
    <w:tmpl w:val="B9E88DEC"/>
    <w:lvl w:ilvl="0" w:tplc="E1E23A94">
      <w:start w:val="5249"/>
      <w:numFmt w:val="decimal"/>
      <w:lvlText w:val="%1."/>
      <w:lvlJc w:val="left"/>
      <w:pPr>
        <w:tabs>
          <w:tab w:val="num" w:pos="502"/>
        </w:tabs>
        <w:ind w:left="502" w:hanging="360"/>
      </w:pPr>
      <w:rPr>
        <w:rFonts w:cs="Times New Roman" w:hint="default"/>
        <w:b w:val="0"/>
        <w:color w:val="auto"/>
        <w:sz w:val="22"/>
        <w:szCs w:val="22"/>
      </w:rPr>
    </w:lvl>
    <w:lvl w:ilvl="1" w:tplc="54442F92">
      <w:start w:val="1"/>
      <w:numFmt w:val="lowerLetter"/>
      <w:lvlText w:val="%2."/>
      <w:lvlJc w:val="left"/>
      <w:pPr>
        <w:tabs>
          <w:tab w:val="num" w:pos="1800"/>
        </w:tabs>
        <w:ind w:left="1800" w:hanging="360"/>
      </w:pPr>
      <w:rPr>
        <w:rFonts w:cs="Times New Roman"/>
        <w:color w:val="000000"/>
      </w:rPr>
    </w:lvl>
    <w:lvl w:ilvl="2" w:tplc="0809001B">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2EF362CE"/>
    <w:multiLevelType w:val="hybridMultilevel"/>
    <w:tmpl w:val="71D2F7D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397B7D"/>
    <w:multiLevelType w:val="hybridMultilevel"/>
    <w:tmpl w:val="84C2A4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4B421FE"/>
    <w:multiLevelType w:val="hybridMultilevel"/>
    <w:tmpl w:val="AA04D018"/>
    <w:lvl w:ilvl="0" w:tplc="04090019">
      <w:start w:val="1"/>
      <w:numFmt w:val="lowerLetter"/>
      <w:lvlText w:val="%1."/>
      <w:lvlJc w:val="left"/>
      <w:pPr>
        <w:ind w:left="144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34F728BF"/>
    <w:multiLevelType w:val="singleLevel"/>
    <w:tmpl w:val="08FAC66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5565FA"/>
    <w:multiLevelType w:val="hybridMultilevel"/>
    <w:tmpl w:val="7684074C"/>
    <w:lvl w:ilvl="0" w:tplc="E75C4318">
      <w:start w:val="1"/>
      <w:numFmt w:val="lowerRoman"/>
      <w:lvlText w:val="%1)"/>
      <w:lvlJc w:val="left"/>
      <w:pPr>
        <w:tabs>
          <w:tab w:val="num" w:pos="3000"/>
        </w:tabs>
        <w:ind w:left="3000" w:hanging="720"/>
      </w:pPr>
      <w:rPr>
        <w:rFonts w:hint="default"/>
        <w:u w:val="none"/>
      </w:rPr>
    </w:lvl>
    <w:lvl w:ilvl="1" w:tplc="08090019" w:tentative="1">
      <w:start w:val="1"/>
      <w:numFmt w:val="lowerLetter"/>
      <w:lvlText w:val="%2."/>
      <w:lvlJc w:val="left"/>
      <w:pPr>
        <w:tabs>
          <w:tab w:val="num" w:pos="3360"/>
        </w:tabs>
        <w:ind w:left="3360" w:hanging="360"/>
      </w:pPr>
    </w:lvl>
    <w:lvl w:ilvl="2" w:tplc="0809001B" w:tentative="1">
      <w:start w:val="1"/>
      <w:numFmt w:val="lowerRoman"/>
      <w:lvlText w:val="%3."/>
      <w:lvlJc w:val="right"/>
      <w:pPr>
        <w:tabs>
          <w:tab w:val="num" w:pos="4080"/>
        </w:tabs>
        <w:ind w:left="4080" w:hanging="180"/>
      </w:pPr>
    </w:lvl>
    <w:lvl w:ilvl="3" w:tplc="0809000F" w:tentative="1">
      <w:start w:val="1"/>
      <w:numFmt w:val="decimal"/>
      <w:lvlText w:val="%4."/>
      <w:lvlJc w:val="left"/>
      <w:pPr>
        <w:tabs>
          <w:tab w:val="num" w:pos="4800"/>
        </w:tabs>
        <w:ind w:left="4800" w:hanging="360"/>
      </w:pPr>
    </w:lvl>
    <w:lvl w:ilvl="4" w:tplc="08090019" w:tentative="1">
      <w:start w:val="1"/>
      <w:numFmt w:val="lowerLetter"/>
      <w:lvlText w:val="%5."/>
      <w:lvlJc w:val="left"/>
      <w:pPr>
        <w:tabs>
          <w:tab w:val="num" w:pos="5520"/>
        </w:tabs>
        <w:ind w:left="5520" w:hanging="360"/>
      </w:pPr>
    </w:lvl>
    <w:lvl w:ilvl="5" w:tplc="0809001B" w:tentative="1">
      <w:start w:val="1"/>
      <w:numFmt w:val="lowerRoman"/>
      <w:lvlText w:val="%6."/>
      <w:lvlJc w:val="right"/>
      <w:pPr>
        <w:tabs>
          <w:tab w:val="num" w:pos="6240"/>
        </w:tabs>
        <w:ind w:left="6240" w:hanging="180"/>
      </w:pPr>
    </w:lvl>
    <w:lvl w:ilvl="6" w:tplc="0809000F" w:tentative="1">
      <w:start w:val="1"/>
      <w:numFmt w:val="decimal"/>
      <w:lvlText w:val="%7."/>
      <w:lvlJc w:val="left"/>
      <w:pPr>
        <w:tabs>
          <w:tab w:val="num" w:pos="6960"/>
        </w:tabs>
        <w:ind w:left="6960" w:hanging="360"/>
      </w:pPr>
    </w:lvl>
    <w:lvl w:ilvl="7" w:tplc="08090019" w:tentative="1">
      <w:start w:val="1"/>
      <w:numFmt w:val="lowerLetter"/>
      <w:lvlText w:val="%8."/>
      <w:lvlJc w:val="left"/>
      <w:pPr>
        <w:tabs>
          <w:tab w:val="num" w:pos="7680"/>
        </w:tabs>
        <w:ind w:left="7680" w:hanging="360"/>
      </w:pPr>
    </w:lvl>
    <w:lvl w:ilvl="8" w:tplc="0809001B" w:tentative="1">
      <w:start w:val="1"/>
      <w:numFmt w:val="lowerRoman"/>
      <w:lvlText w:val="%9."/>
      <w:lvlJc w:val="right"/>
      <w:pPr>
        <w:tabs>
          <w:tab w:val="num" w:pos="8400"/>
        </w:tabs>
        <w:ind w:left="8400" w:hanging="180"/>
      </w:pPr>
    </w:lvl>
  </w:abstractNum>
  <w:abstractNum w:abstractNumId="19" w15:restartNumberingAfterBreak="0">
    <w:nsid w:val="3A017A68"/>
    <w:multiLevelType w:val="hybridMultilevel"/>
    <w:tmpl w:val="DE8085B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3A84911"/>
    <w:multiLevelType w:val="multilevel"/>
    <w:tmpl w:val="936C08D6"/>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Letter"/>
      <w:lvlText w:val="(%3)"/>
      <w:lvlJc w:val="left"/>
      <w:pPr>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BD424B"/>
    <w:multiLevelType w:val="hybridMultilevel"/>
    <w:tmpl w:val="0FB62CB0"/>
    <w:lvl w:ilvl="0" w:tplc="7A347904">
      <w:start w:val="1"/>
      <w:numFmt w:val="bullet"/>
      <w:lvlText w:val=""/>
      <w:lvlJc w:val="left"/>
      <w:pPr>
        <w:tabs>
          <w:tab w:val="num" w:pos="927"/>
        </w:tabs>
        <w:ind w:left="927" w:hanging="360"/>
      </w:pPr>
      <w:rPr>
        <w:rFonts w:ascii="Symbol" w:hAnsi="Symbol" w:hint="default"/>
        <w:sz w:val="20"/>
      </w:rPr>
    </w:lvl>
    <w:lvl w:ilvl="1" w:tplc="08090003" w:tentative="1">
      <w:start w:val="1"/>
      <w:numFmt w:val="bullet"/>
      <w:lvlText w:val="o"/>
      <w:lvlJc w:val="left"/>
      <w:pPr>
        <w:tabs>
          <w:tab w:val="num" w:pos="927"/>
        </w:tabs>
        <w:ind w:left="927" w:hanging="360"/>
      </w:pPr>
      <w:rPr>
        <w:rFonts w:ascii="Courier New" w:hAnsi="Courier New" w:cs="Courier New" w:hint="default"/>
      </w:rPr>
    </w:lvl>
    <w:lvl w:ilvl="2" w:tplc="08090005" w:tentative="1">
      <w:start w:val="1"/>
      <w:numFmt w:val="bullet"/>
      <w:lvlText w:val=""/>
      <w:lvlJc w:val="left"/>
      <w:pPr>
        <w:tabs>
          <w:tab w:val="num" w:pos="1647"/>
        </w:tabs>
        <w:ind w:left="1647" w:hanging="360"/>
      </w:pPr>
      <w:rPr>
        <w:rFonts w:ascii="Wingdings" w:hAnsi="Wingdings" w:hint="default"/>
      </w:rPr>
    </w:lvl>
    <w:lvl w:ilvl="3" w:tplc="08090001" w:tentative="1">
      <w:start w:val="1"/>
      <w:numFmt w:val="bullet"/>
      <w:lvlText w:val=""/>
      <w:lvlJc w:val="left"/>
      <w:pPr>
        <w:tabs>
          <w:tab w:val="num" w:pos="2367"/>
        </w:tabs>
        <w:ind w:left="2367" w:hanging="360"/>
      </w:pPr>
      <w:rPr>
        <w:rFonts w:ascii="Symbol" w:hAnsi="Symbol" w:hint="default"/>
      </w:rPr>
    </w:lvl>
    <w:lvl w:ilvl="4" w:tplc="08090003" w:tentative="1">
      <w:start w:val="1"/>
      <w:numFmt w:val="bullet"/>
      <w:lvlText w:val="o"/>
      <w:lvlJc w:val="left"/>
      <w:pPr>
        <w:tabs>
          <w:tab w:val="num" w:pos="3087"/>
        </w:tabs>
        <w:ind w:left="3087" w:hanging="360"/>
      </w:pPr>
      <w:rPr>
        <w:rFonts w:ascii="Courier New" w:hAnsi="Courier New" w:cs="Courier New" w:hint="default"/>
      </w:rPr>
    </w:lvl>
    <w:lvl w:ilvl="5" w:tplc="08090005" w:tentative="1">
      <w:start w:val="1"/>
      <w:numFmt w:val="bullet"/>
      <w:lvlText w:val=""/>
      <w:lvlJc w:val="left"/>
      <w:pPr>
        <w:tabs>
          <w:tab w:val="num" w:pos="3807"/>
        </w:tabs>
        <w:ind w:left="3807" w:hanging="360"/>
      </w:pPr>
      <w:rPr>
        <w:rFonts w:ascii="Wingdings" w:hAnsi="Wingdings" w:hint="default"/>
      </w:rPr>
    </w:lvl>
    <w:lvl w:ilvl="6" w:tplc="08090001" w:tentative="1">
      <w:start w:val="1"/>
      <w:numFmt w:val="bullet"/>
      <w:lvlText w:val=""/>
      <w:lvlJc w:val="left"/>
      <w:pPr>
        <w:tabs>
          <w:tab w:val="num" w:pos="4527"/>
        </w:tabs>
        <w:ind w:left="4527" w:hanging="360"/>
      </w:pPr>
      <w:rPr>
        <w:rFonts w:ascii="Symbol" w:hAnsi="Symbol" w:hint="default"/>
      </w:rPr>
    </w:lvl>
    <w:lvl w:ilvl="7" w:tplc="08090003" w:tentative="1">
      <w:start w:val="1"/>
      <w:numFmt w:val="bullet"/>
      <w:lvlText w:val="o"/>
      <w:lvlJc w:val="left"/>
      <w:pPr>
        <w:tabs>
          <w:tab w:val="num" w:pos="5247"/>
        </w:tabs>
        <w:ind w:left="5247" w:hanging="360"/>
      </w:pPr>
      <w:rPr>
        <w:rFonts w:ascii="Courier New" w:hAnsi="Courier New" w:cs="Courier New" w:hint="default"/>
      </w:rPr>
    </w:lvl>
    <w:lvl w:ilvl="8" w:tplc="08090005" w:tentative="1">
      <w:start w:val="1"/>
      <w:numFmt w:val="bullet"/>
      <w:lvlText w:val=""/>
      <w:lvlJc w:val="left"/>
      <w:pPr>
        <w:tabs>
          <w:tab w:val="num" w:pos="5967"/>
        </w:tabs>
        <w:ind w:left="5967" w:hanging="360"/>
      </w:pPr>
      <w:rPr>
        <w:rFonts w:ascii="Wingdings" w:hAnsi="Wingdings" w:hint="default"/>
      </w:rPr>
    </w:lvl>
  </w:abstractNum>
  <w:abstractNum w:abstractNumId="22"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99B7F11"/>
    <w:multiLevelType w:val="hybridMultilevel"/>
    <w:tmpl w:val="158A91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050B3C"/>
    <w:multiLevelType w:val="multilevel"/>
    <w:tmpl w:val="69042FBA"/>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2972121"/>
    <w:multiLevelType w:val="multilevel"/>
    <w:tmpl w:val="8AB604F6"/>
    <w:lvl w:ilvl="0">
      <w:start w:val="3"/>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42ECF"/>
    <w:multiLevelType w:val="hybridMultilevel"/>
    <w:tmpl w:val="ED8E0B5C"/>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227BF9"/>
    <w:multiLevelType w:val="hybridMultilevel"/>
    <w:tmpl w:val="FDCAC448"/>
    <w:lvl w:ilvl="0" w:tplc="950C562A">
      <w:start w:val="1"/>
      <w:numFmt w:val="lowerRoman"/>
      <w:lvlText w:val="(%1)"/>
      <w:lvlJc w:val="left"/>
      <w:pPr>
        <w:tabs>
          <w:tab w:val="num" w:pos="2847"/>
        </w:tabs>
        <w:ind w:left="2847" w:hanging="720"/>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28" w15:restartNumberingAfterBreak="0">
    <w:nsid w:val="54BB603E"/>
    <w:multiLevelType w:val="hybridMultilevel"/>
    <w:tmpl w:val="CAFE0E3A"/>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E48F7"/>
    <w:multiLevelType w:val="hybridMultilevel"/>
    <w:tmpl w:val="EE0A7D02"/>
    <w:lvl w:ilvl="0" w:tplc="398E728C">
      <w:start w:val="5"/>
      <w:numFmt w:val="lowerLetter"/>
      <w:lvlText w:val="(%1)"/>
      <w:lvlJc w:val="left"/>
      <w:pPr>
        <w:tabs>
          <w:tab w:val="num" w:pos="1069"/>
        </w:tabs>
        <w:ind w:left="1069" w:hanging="360"/>
      </w:pPr>
      <w:rPr>
        <w:rFonts w:hint="default"/>
        <w:b w:val="0"/>
        <w:color w:val="auto"/>
      </w:rPr>
    </w:lvl>
    <w:lvl w:ilvl="1" w:tplc="3B102FF4">
      <w:start w:val="2"/>
      <w:numFmt w:val="lowerLetter"/>
      <w:lvlText w:val="(%2)"/>
      <w:lvlJc w:val="left"/>
      <w:pPr>
        <w:tabs>
          <w:tab w:val="num" w:pos="1789"/>
        </w:tabs>
        <w:ind w:left="1789" w:hanging="360"/>
      </w:pPr>
      <w:rPr>
        <w:rFonts w:hint="default"/>
      </w:rPr>
    </w:lvl>
    <w:lvl w:ilvl="2" w:tplc="247853D8">
      <w:start w:val="2"/>
      <w:numFmt w:val="bullet"/>
      <w:lvlText w:val="-"/>
      <w:lvlJc w:val="left"/>
      <w:pPr>
        <w:tabs>
          <w:tab w:val="num" w:pos="2689"/>
        </w:tabs>
        <w:ind w:left="2689" w:hanging="360"/>
      </w:pPr>
      <w:rPr>
        <w:rFonts w:ascii="Arial" w:eastAsia="Times New Roman" w:hAnsi="Arial" w:cs="Arial" w:hint="default"/>
      </w:rPr>
    </w:lvl>
    <w:lvl w:ilvl="3" w:tplc="0809000F">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0" w15:restartNumberingAfterBreak="0">
    <w:nsid w:val="5AB52045"/>
    <w:multiLevelType w:val="singleLevel"/>
    <w:tmpl w:val="3398BBDE"/>
    <w:lvl w:ilvl="0">
      <w:start w:val="1"/>
      <w:numFmt w:val="decimal"/>
      <w:lvlText w:val="%1."/>
      <w:lvlJc w:val="left"/>
      <w:pPr>
        <w:tabs>
          <w:tab w:val="num" w:pos="567"/>
        </w:tabs>
        <w:ind w:left="567" w:hanging="567"/>
      </w:pPr>
    </w:lvl>
  </w:abstractNum>
  <w:abstractNum w:abstractNumId="31" w15:restartNumberingAfterBreak="0">
    <w:nsid w:val="5C015B6E"/>
    <w:multiLevelType w:val="hybridMultilevel"/>
    <w:tmpl w:val="31DE7B8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1F416C1"/>
    <w:multiLevelType w:val="hybridMultilevel"/>
    <w:tmpl w:val="437C5344"/>
    <w:lvl w:ilvl="0" w:tplc="7A347904">
      <w:start w:val="1"/>
      <w:numFmt w:val="bullet"/>
      <w:lvlText w:val=""/>
      <w:lvlJc w:val="left"/>
      <w:pPr>
        <w:tabs>
          <w:tab w:val="num" w:pos="927"/>
        </w:tabs>
        <w:ind w:left="927" w:hanging="360"/>
      </w:pPr>
      <w:rPr>
        <w:rFonts w:ascii="Symbol" w:hAnsi="Symbol" w:hint="default"/>
        <w:sz w:val="20"/>
      </w:rPr>
    </w:lvl>
    <w:lvl w:ilvl="1" w:tplc="08090019" w:tentative="1">
      <w:start w:val="1"/>
      <w:numFmt w:val="lowerLetter"/>
      <w:lvlText w:val="%2."/>
      <w:lvlJc w:val="left"/>
      <w:pPr>
        <w:tabs>
          <w:tab w:val="num" w:pos="2007"/>
        </w:tabs>
        <w:ind w:left="2007" w:hanging="360"/>
      </w:p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3" w15:restartNumberingAfterBreak="0">
    <w:nsid w:val="63F03438"/>
    <w:multiLevelType w:val="hybridMultilevel"/>
    <w:tmpl w:val="13BA0D96"/>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426F33"/>
    <w:multiLevelType w:val="hybridMultilevel"/>
    <w:tmpl w:val="873C839C"/>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abstractNum w:abstractNumId="36" w15:restartNumberingAfterBreak="0">
    <w:nsid w:val="6DA52696"/>
    <w:multiLevelType w:val="hybridMultilevel"/>
    <w:tmpl w:val="56E0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C75074"/>
    <w:multiLevelType w:val="hybridMultilevel"/>
    <w:tmpl w:val="954ADAC2"/>
    <w:lvl w:ilvl="0" w:tplc="CBB46B8A">
      <w:start w:val="1"/>
      <w:numFmt w:val="bullet"/>
      <w:lvlText w:val=""/>
      <w:lvlJc w:val="left"/>
      <w:pPr>
        <w:tabs>
          <w:tab w:val="num" w:pos="720"/>
        </w:tabs>
        <w:ind w:left="720" w:hanging="360"/>
      </w:pPr>
      <w:rPr>
        <w:rFonts w:ascii="Wingdings 2" w:hAnsi="Wingdings 2" w:hint="default"/>
      </w:rPr>
    </w:lvl>
    <w:lvl w:ilvl="1" w:tplc="14EAD762">
      <w:start w:val="1"/>
      <w:numFmt w:val="bullet"/>
      <w:lvlText w:val=""/>
      <w:lvlJc w:val="left"/>
      <w:pPr>
        <w:tabs>
          <w:tab w:val="num" w:pos="1440"/>
        </w:tabs>
        <w:ind w:left="1440" w:hanging="360"/>
      </w:pPr>
      <w:rPr>
        <w:rFonts w:ascii="Wingdings 2" w:hAnsi="Wingdings 2" w:hint="default"/>
      </w:rPr>
    </w:lvl>
    <w:lvl w:ilvl="2" w:tplc="86421232">
      <w:start w:val="1"/>
      <w:numFmt w:val="bullet"/>
      <w:lvlText w:val=""/>
      <w:lvlJc w:val="left"/>
      <w:pPr>
        <w:tabs>
          <w:tab w:val="num" w:pos="2160"/>
        </w:tabs>
        <w:ind w:left="2160" w:hanging="360"/>
      </w:pPr>
      <w:rPr>
        <w:rFonts w:ascii="Wingdings 2" w:hAnsi="Wingdings 2" w:hint="default"/>
      </w:rPr>
    </w:lvl>
    <w:lvl w:ilvl="3" w:tplc="85A6D9AA">
      <w:start w:val="1"/>
      <w:numFmt w:val="bullet"/>
      <w:lvlText w:val=""/>
      <w:lvlJc w:val="left"/>
      <w:pPr>
        <w:tabs>
          <w:tab w:val="num" w:pos="2880"/>
        </w:tabs>
        <w:ind w:left="2880" w:hanging="360"/>
      </w:pPr>
      <w:rPr>
        <w:rFonts w:ascii="Wingdings 2" w:hAnsi="Wingdings 2" w:hint="default"/>
      </w:rPr>
    </w:lvl>
    <w:lvl w:ilvl="4" w:tplc="E49E2CA8">
      <w:start w:val="1"/>
      <w:numFmt w:val="bullet"/>
      <w:lvlText w:val=""/>
      <w:lvlJc w:val="left"/>
      <w:pPr>
        <w:tabs>
          <w:tab w:val="num" w:pos="3600"/>
        </w:tabs>
        <w:ind w:left="3600" w:hanging="360"/>
      </w:pPr>
      <w:rPr>
        <w:rFonts w:ascii="Wingdings 2" w:hAnsi="Wingdings 2" w:hint="default"/>
      </w:rPr>
    </w:lvl>
    <w:lvl w:ilvl="5" w:tplc="9EA21580">
      <w:start w:val="1"/>
      <w:numFmt w:val="bullet"/>
      <w:lvlText w:val=""/>
      <w:lvlJc w:val="left"/>
      <w:pPr>
        <w:tabs>
          <w:tab w:val="num" w:pos="4320"/>
        </w:tabs>
        <w:ind w:left="4320" w:hanging="360"/>
      </w:pPr>
      <w:rPr>
        <w:rFonts w:ascii="Wingdings 2" w:hAnsi="Wingdings 2" w:hint="default"/>
      </w:rPr>
    </w:lvl>
    <w:lvl w:ilvl="6" w:tplc="328A5DCE">
      <w:start w:val="1"/>
      <w:numFmt w:val="bullet"/>
      <w:lvlText w:val=""/>
      <w:lvlJc w:val="left"/>
      <w:pPr>
        <w:tabs>
          <w:tab w:val="num" w:pos="5040"/>
        </w:tabs>
        <w:ind w:left="5040" w:hanging="360"/>
      </w:pPr>
      <w:rPr>
        <w:rFonts w:ascii="Wingdings 2" w:hAnsi="Wingdings 2" w:hint="default"/>
      </w:rPr>
    </w:lvl>
    <w:lvl w:ilvl="7" w:tplc="0FA21E90">
      <w:start w:val="1"/>
      <w:numFmt w:val="bullet"/>
      <w:lvlText w:val=""/>
      <w:lvlJc w:val="left"/>
      <w:pPr>
        <w:tabs>
          <w:tab w:val="num" w:pos="5760"/>
        </w:tabs>
        <w:ind w:left="5760" w:hanging="360"/>
      </w:pPr>
      <w:rPr>
        <w:rFonts w:ascii="Wingdings 2" w:hAnsi="Wingdings 2" w:hint="default"/>
      </w:rPr>
    </w:lvl>
    <w:lvl w:ilvl="8" w:tplc="FDBE1B52">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7E0B3099"/>
    <w:multiLevelType w:val="hybridMultilevel"/>
    <w:tmpl w:val="1F3A4A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E583A59"/>
    <w:multiLevelType w:val="hybridMultilevel"/>
    <w:tmpl w:val="494E9422"/>
    <w:lvl w:ilvl="0" w:tplc="A65E0F40">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7"/>
  </w:num>
  <w:num w:numId="2">
    <w:abstractNumId w:val="29"/>
  </w:num>
  <w:num w:numId="3">
    <w:abstractNumId w:val="18"/>
  </w:num>
  <w:num w:numId="4">
    <w:abstractNumId w:val="3"/>
  </w:num>
  <w:num w:numId="5">
    <w:abstractNumId w:val="23"/>
  </w:num>
  <w:num w:numId="6">
    <w:abstractNumId w:val="34"/>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1"/>
  </w:num>
  <w:num w:numId="10">
    <w:abstractNumId w:val="33"/>
  </w:num>
  <w:num w:numId="11">
    <w:abstractNumId w:val="26"/>
  </w:num>
  <w:num w:numId="12">
    <w:abstractNumId w:val="28"/>
  </w:num>
  <w:num w:numId="13">
    <w:abstractNumId w:val="7"/>
  </w:num>
  <w:num w:numId="14">
    <w:abstractNumId w:val="25"/>
  </w:num>
  <w:num w:numId="15">
    <w:abstractNumId w:val="1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17"/>
  </w:num>
  <w:num w:numId="19">
    <w:abstractNumId w:val="9"/>
  </w:num>
  <w:num w:numId="20">
    <w:abstractNumId w:val="4"/>
  </w:num>
  <w:num w:numId="21">
    <w:abstractNumId w:val="21"/>
  </w:num>
  <w:num w:numId="22">
    <w:abstractNumId w:val="8"/>
  </w:num>
  <w:num w:numId="23">
    <w:abstractNumId w:val="6"/>
  </w:num>
  <w:num w:numId="24">
    <w:abstractNumId w:val="32"/>
  </w:num>
  <w:num w:numId="25">
    <w:abstractNumId w:val="35"/>
  </w:num>
  <w:num w:numId="26">
    <w:abstractNumId w:val="24"/>
  </w:num>
  <w:num w:numId="27">
    <w:abstractNumId w:val="24"/>
    <w:lvlOverride w:ilvl="0">
      <w:startOverride w:val="1"/>
    </w:lvlOverride>
  </w:num>
  <w:num w:numId="28">
    <w:abstractNumId w:val="0"/>
  </w:num>
  <w:num w:numId="29">
    <w:abstractNumId w:val="22"/>
  </w:num>
  <w:num w:numId="30">
    <w:abstractNumId w:val="13"/>
  </w:num>
  <w:num w:numId="31">
    <w:abstractNumId w:val="36"/>
  </w:num>
  <w:num w:numId="32">
    <w:abstractNumId w:val="14"/>
  </w:num>
  <w:num w:numId="33">
    <w:abstractNumId w:val="37"/>
  </w:num>
  <w:num w:numId="34">
    <w:abstractNumId w:val="10"/>
  </w:num>
  <w:num w:numId="35">
    <w:abstractNumId w:val="39"/>
  </w:num>
  <w:num w:numId="36">
    <w:abstractNumId w:val="1"/>
  </w:num>
  <w:num w:numId="37">
    <w:abstractNumId w:val="38"/>
  </w:num>
  <w:num w:numId="38">
    <w:abstractNumId w:val="15"/>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19"/>
  </w:num>
  <w:num w:numId="4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ullen (ESO), Paul J">
    <w15:presenceInfo w15:providerId="AD" w15:userId="S-1-5-21-852109325-4236797708-1392725387-1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C0"/>
    <w:rsid w:val="00010B2F"/>
    <w:rsid w:val="00011BD7"/>
    <w:rsid w:val="00014262"/>
    <w:rsid w:val="0003301E"/>
    <w:rsid w:val="00041523"/>
    <w:rsid w:val="00042024"/>
    <w:rsid w:val="00042E01"/>
    <w:rsid w:val="00065940"/>
    <w:rsid w:val="00065C6C"/>
    <w:rsid w:val="00070A6A"/>
    <w:rsid w:val="000744D2"/>
    <w:rsid w:val="00093325"/>
    <w:rsid w:val="00095970"/>
    <w:rsid w:val="000A1953"/>
    <w:rsid w:val="000A6C8C"/>
    <w:rsid w:val="000B09B0"/>
    <w:rsid w:val="000B4264"/>
    <w:rsid w:val="000B4AE0"/>
    <w:rsid w:val="000B590F"/>
    <w:rsid w:val="000C1B55"/>
    <w:rsid w:val="000D071A"/>
    <w:rsid w:val="000D22C8"/>
    <w:rsid w:val="000E0E9C"/>
    <w:rsid w:val="000E3F16"/>
    <w:rsid w:val="000E5499"/>
    <w:rsid w:val="000F2166"/>
    <w:rsid w:val="000F5740"/>
    <w:rsid w:val="000F6A78"/>
    <w:rsid w:val="001065E7"/>
    <w:rsid w:val="00106CA1"/>
    <w:rsid w:val="00116E06"/>
    <w:rsid w:val="00124FDF"/>
    <w:rsid w:val="00131735"/>
    <w:rsid w:val="00132D54"/>
    <w:rsid w:val="00135B31"/>
    <w:rsid w:val="001641B7"/>
    <w:rsid w:val="00164C1E"/>
    <w:rsid w:val="00184E1B"/>
    <w:rsid w:val="0019708D"/>
    <w:rsid w:val="001B293A"/>
    <w:rsid w:val="001C274A"/>
    <w:rsid w:val="001C448B"/>
    <w:rsid w:val="001D2F3C"/>
    <w:rsid w:val="001E0E13"/>
    <w:rsid w:val="001E5ECB"/>
    <w:rsid w:val="001E6279"/>
    <w:rsid w:val="001E71A5"/>
    <w:rsid w:val="001F1553"/>
    <w:rsid w:val="0021270E"/>
    <w:rsid w:val="0021425E"/>
    <w:rsid w:val="00214590"/>
    <w:rsid w:val="00225914"/>
    <w:rsid w:val="002366F4"/>
    <w:rsid w:val="0023793C"/>
    <w:rsid w:val="00244370"/>
    <w:rsid w:val="002501B2"/>
    <w:rsid w:val="00254963"/>
    <w:rsid w:val="00262E11"/>
    <w:rsid w:val="0026543F"/>
    <w:rsid w:val="00277996"/>
    <w:rsid w:val="00281052"/>
    <w:rsid w:val="002816B3"/>
    <w:rsid w:val="00282B07"/>
    <w:rsid w:val="002843C7"/>
    <w:rsid w:val="002863E2"/>
    <w:rsid w:val="00290ECC"/>
    <w:rsid w:val="002A0345"/>
    <w:rsid w:val="002A15D2"/>
    <w:rsid w:val="002A39A6"/>
    <w:rsid w:val="002A4D4A"/>
    <w:rsid w:val="002A5118"/>
    <w:rsid w:val="002B12AB"/>
    <w:rsid w:val="002B66FA"/>
    <w:rsid w:val="002B7E75"/>
    <w:rsid w:val="002C2420"/>
    <w:rsid w:val="002C5F96"/>
    <w:rsid w:val="002D2A54"/>
    <w:rsid w:val="002E022F"/>
    <w:rsid w:val="002E5332"/>
    <w:rsid w:val="002F3C92"/>
    <w:rsid w:val="002F4327"/>
    <w:rsid w:val="002F6672"/>
    <w:rsid w:val="0030253A"/>
    <w:rsid w:val="0030312C"/>
    <w:rsid w:val="00304A40"/>
    <w:rsid w:val="00307935"/>
    <w:rsid w:val="00315229"/>
    <w:rsid w:val="00316AD6"/>
    <w:rsid w:val="00321839"/>
    <w:rsid w:val="00325B12"/>
    <w:rsid w:val="00336601"/>
    <w:rsid w:val="00337F28"/>
    <w:rsid w:val="00343EB3"/>
    <w:rsid w:val="00354EE7"/>
    <w:rsid w:val="00382744"/>
    <w:rsid w:val="003828C2"/>
    <w:rsid w:val="00386F4A"/>
    <w:rsid w:val="00394518"/>
    <w:rsid w:val="00395A47"/>
    <w:rsid w:val="003A6067"/>
    <w:rsid w:val="003B02AE"/>
    <w:rsid w:val="003B4D2C"/>
    <w:rsid w:val="003C43B2"/>
    <w:rsid w:val="003C4745"/>
    <w:rsid w:val="003E6C82"/>
    <w:rsid w:val="003E6FFD"/>
    <w:rsid w:val="003F0D98"/>
    <w:rsid w:val="003F3EA8"/>
    <w:rsid w:val="003F7F50"/>
    <w:rsid w:val="00402DB7"/>
    <w:rsid w:val="00407E52"/>
    <w:rsid w:val="004104BC"/>
    <w:rsid w:val="0041424F"/>
    <w:rsid w:val="004155AF"/>
    <w:rsid w:val="00433BC5"/>
    <w:rsid w:val="0043469C"/>
    <w:rsid w:val="00435B87"/>
    <w:rsid w:val="004537A1"/>
    <w:rsid w:val="00453CA0"/>
    <w:rsid w:val="004551E7"/>
    <w:rsid w:val="0046065A"/>
    <w:rsid w:val="0046188B"/>
    <w:rsid w:val="004706DA"/>
    <w:rsid w:val="0048230D"/>
    <w:rsid w:val="004865BB"/>
    <w:rsid w:val="004904E2"/>
    <w:rsid w:val="004912F3"/>
    <w:rsid w:val="004929A3"/>
    <w:rsid w:val="00494AAF"/>
    <w:rsid w:val="004A16A1"/>
    <w:rsid w:val="004A1DBC"/>
    <w:rsid w:val="004A3FD9"/>
    <w:rsid w:val="004B65E6"/>
    <w:rsid w:val="004C6528"/>
    <w:rsid w:val="004D4538"/>
    <w:rsid w:val="004D5659"/>
    <w:rsid w:val="004D6557"/>
    <w:rsid w:val="00502133"/>
    <w:rsid w:val="005132E5"/>
    <w:rsid w:val="005226FC"/>
    <w:rsid w:val="00524D74"/>
    <w:rsid w:val="00555674"/>
    <w:rsid w:val="005734E7"/>
    <w:rsid w:val="005751BB"/>
    <w:rsid w:val="005A7E8E"/>
    <w:rsid w:val="005B1949"/>
    <w:rsid w:val="005B3D31"/>
    <w:rsid w:val="005B5B7E"/>
    <w:rsid w:val="005C119E"/>
    <w:rsid w:val="005D034E"/>
    <w:rsid w:val="005D181E"/>
    <w:rsid w:val="005E22B8"/>
    <w:rsid w:val="005E6440"/>
    <w:rsid w:val="005E6AEA"/>
    <w:rsid w:val="006038F5"/>
    <w:rsid w:val="00607F75"/>
    <w:rsid w:val="00626848"/>
    <w:rsid w:val="00633E11"/>
    <w:rsid w:val="0063665D"/>
    <w:rsid w:val="00644439"/>
    <w:rsid w:val="00652BF6"/>
    <w:rsid w:val="00667071"/>
    <w:rsid w:val="0067338F"/>
    <w:rsid w:val="00676346"/>
    <w:rsid w:val="00685820"/>
    <w:rsid w:val="00686D0C"/>
    <w:rsid w:val="00687F51"/>
    <w:rsid w:val="0069051A"/>
    <w:rsid w:val="006931A7"/>
    <w:rsid w:val="006931C7"/>
    <w:rsid w:val="00694E57"/>
    <w:rsid w:val="006951D2"/>
    <w:rsid w:val="006B5F05"/>
    <w:rsid w:val="006C6E0A"/>
    <w:rsid w:val="006E7DBC"/>
    <w:rsid w:val="006F2E80"/>
    <w:rsid w:val="006F4014"/>
    <w:rsid w:val="006F6C40"/>
    <w:rsid w:val="00706EC6"/>
    <w:rsid w:val="00721E8E"/>
    <w:rsid w:val="0072573F"/>
    <w:rsid w:val="00726778"/>
    <w:rsid w:val="007306BA"/>
    <w:rsid w:val="00732159"/>
    <w:rsid w:val="00734081"/>
    <w:rsid w:val="00734E69"/>
    <w:rsid w:val="0073604F"/>
    <w:rsid w:val="00746B9E"/>
    <w:rsid w:val="007569FF"/>
    <w:rsid w:val="007666E3"/>
    <w:rsid w:val="0077006B"/>
    <w:rsid w:val="00773A8D"/>
    <w:rsid w:val="00773C33"/>
    <w:rsid w:val="00776A68"/>
    <w:rsid w:val="007841B5"/>
    <w:rsid w:val="00797FD9"/>
    <w:rsid w:val="007A0FB2"/>
    <w:rsid w:val="007A65FE"/>
    <w:rsid w:val="007B4451"/>
    <w:rsid w:val="007B4D07"/>
    <w:rsid w:val="007B65FD"/>
    <w:rsid w:val="007B7394"/>
    <w:rsid w:val="007D1ED3"/>
    <w:rsid w:val="007D673F"/>
    <w:rsid w:val="007E597C"/>
    <w:rsid w:val="007E6C1A"/>
    <w:rsid w:val="007F20D3"/>
    <w:rsid w:val="007F2FC0"/>
    <w:rsid w:val="00803592"/>
    <w:rsid w:val="00812E2C"/>
    <w:rsid w:val="0082055B"/>
    <w:rsid w:val="00823DB9"/>
    <w:rsid w:val="008274D9"/>
    <w:rsid w:val="00832C88"/>
    <w:rsid w:val="008456D9"/>
    <w:rsid w:val="00862E08"/>
    <w:rsid w:val="00864914"/>
    <w:rsid w:val="008720B8"/>
    <w:rsid w:val="00874E8E"/>
    <w:rsid w:val="00877BA0"/>
    <w:rsid w:val="00881CEC"/>
    <w:rsid w:val="008909DE"/>
    <w:rsid w:val="008A0287"/>
    <w:rsid w:val="008A12A6"/>
    <w:rsid w:val="008A7569"/>
    <w:rsid w:val="008B6DB8"/>
    <w:rsid w:val="008C2463"/>
    <w:rsid w:val="008D1500"/>
    <w:rsid w:val="008D2FD2"/>
    <w:rsid w:val="008E51E5"/>
    <w:rsid w:val="008F3A87"/>
    <w:rsid w:val="00901998"/>
    <w:rsid w:val="00906DB5"/>
    <w:rsid w:val="00907D86"/>
    <w:rsid w:val="00914DC2"/>
    <w:rsid w:val="0091642F"/>
    <w:rsid w:val="00920795"/>
    <w:rsid w:val="00920DED"/>
    <w:rsid w:val="00920E88"/>
    <w:rsid w:val="009233E5"/>
    <w:rsid w:val="00925F95"/>
    <w:rsid w:val="00926F0E"/>
    <w:rsid w:val="0092746C"/>
    <w:rsid w:val="00930483"/>
    <w:rsid w:val="009319C0"/>
    <w:rsid w:val="00932FC2"/>
    <w:rsid w:val="00941BC2"/>
    <w:rsid w:val="00945135"/>
    <w:rsid w:val="009468B8"/>
    <w:rsid w:val="00947F5D"/>
    <w:rsid w:val="0095296E"/>
    <w:rsid w:val="00952B53"/>
    <w:rsid w:val="009534E8"/>
    <w:rsid w:val="00953F96"/>
    <w:rsid w:val="00964B4F"/>
    <w:rsid w:val="00971047"/>
    <w:rsid w:val="00973179"/>
    <w:rsid w:val="0097517E"/>
    <w:rsid w:val="00977249"/>
    <w:rsid w:val="00980DD1"/>
    <w:rsid w:val="009A47BD"/>
    <w:rsid w:val="009A4BE6"/>
    <w:rsid w:val="009A5F71"/>
    <w:rsid w:val="009B0EDD"/>
    <w:rsid w:val="009C2A22"/>
    <w:rsid w:val="009E0A6D"/>
    <w:rsid w:val="009E10DA"/>
    <w:rsid w:val="009E557B"/>
    <w:rsid w:val="009F45A7"/>
    <w:rsid w:val="009F5F98"/>
    <w:rsid w:val="009F77C5"/>
    <w:rsid w:val="00A00B0C"/>
    <w:rsid w:val="00A03C03"/>
    <w:rsid w:val="00A05B44"/>
    <w:rsid w:val="00A26D77"/>
    <w:rsid w:val="00A4073B"/>
    <w:rsid w:val="00A41045"/>
    <w:rsid w:val="00A47EEE"/>
    <w:rsid w:val="00A61D69"/>
    <w:rsid w:val="00A630E3"/>
    <w:rsid w:val="00A64E01"/>
    <w:rsid w:val="00A72FED"/>
    <w:rsid w:val="00A750D7"/>
    <w:rsid w:val="00A81CBA"/>
    <w:rsid w:val="00A8407F"/>
    <w:rsid w:val="00A915BC"/>
    <w:rsid w:val="00A91CB5"/>
    <w:rsid w:val="00A92500"/>
    <w:rsid w:val="00A96DCD"/>
    <w:rsid w:val="00A97819"/>
    <w:rsid w:val="00A97D2F"/>
    <w:rsid w:val="00AA45DE"/>
    <w:rsid w:val="00AA6DD3"/>
    <w:rsid w:val="00AC2523"/>
    <w:rsid w:val="00AC440E"/>
    <w:rsid w:val="00AC65D0"/>
    <w:rsid w:val="00AD6229"/>
    <w:rsid w:val="00AE1637"/>
    <w:rsid w:val="00AE3869"/>
    <w:rsid w:val="00AF3CB2"/>
    <w:rsid w:val="00AF41A8"/>
    <w:rsid w:val="00AF67E1"/>
    <w:rsid w:val="00B00B59"/>
    <w:rsid w:val="00B038BB"/>
    <w:rsid w:val="00B07A35"/>
    <w:rsid w:val="00B22DC3"/>
    <w:rsid w:val="00B27F15"/>
    <w:rsid w:val="00B310AF"/>
    <w:rsid w:val="00B31AA8"/>
    <w:rsid w:val="00B35D16"/>
    <w:rsid w:val="00B40365"/>
    <w:rsid w:val="00B42461"/>
    <w:rsid w:val="00B4687C"/>
    <w:rsid w:val="00B532BE"/>
    <w:rsid w:val="00B70B23"/>
    <w:rsid w:val="00B7137E"/>
    <w:rsid w:val="00B8451D"/>
    <w:rsid w:val="00B85FAA"/>
    <w:rsid w:val="00B940B6"/>
    <w:rsid w:val="00BA6BB7"/>
    <w:rsid w:val="00BC2A99"/>
    <w:rsid w:val="00BD125D"/>
    <w:rsid w:val="00BE4DCE"/>
    <w:rsid w:val="00BE64D6"/>
    <w:rsid w:val="00BF2E83"/>
    <w:rsid w:val="00C0347A"/>
    <w:rsid w:val="00C05F98"/>
    <w:rsid w:val="00C124A1"/>
    <w:rsid w:val="00C203B7"/>
    <w:rsid w:val="00C242E5"/>
    <w:rsid w:val="00C279F8"/>
    <w:rsid w:val="00C31570"/>
    <w:rsid w:val="00C40500"/>
    <w:rsid w:val="00C43E8F"/>
    <w:rsid w:val="00C52EF7"/>
    <w:rsid w:val="00C5549E"/>
    <w:rsid w:val="00C60828"/>
    <w:rsid w:val="00C62DD0"/>
    <w:rsid w:val="00C63B87"/>
    <w:rsid w:val="00C76176"/>
    <w:rsid w:val="00C814D9"/>
    <w:rsid w:val="00C84A05"/>
    <w:rsid w:val="00C87472"/>
    <w:rsid w:val="00C878CC"/>
    <w:rsid w:val="00C90181"/>
    <w:rsid w:val="00C92C4A"/>
    <w:rsid w:val="00C95DF7"/>
    <w:rsid w:val="00CA0830"/>
    <w:rsid w:val="00CC2D66"/>
    <w:rsid w:val="00CD04BE"/>
    <w:rsid w:val="00CE183B"/>
    <w:rsid w:val="00CF31E7"/>
    <w:rsid w:val="00CF4705"/>
    <w:rsid w:val="00CF517F"/>
    <w:rsid w:val="00D121E8"/>
    <w:rsid w:val="00D3334D"/>
    <w:rsid w:val="00D34C06"/>
    <w:rsid w:val="00D36A80"/>
    <w:rsid w:val="00D51D7F"/>
    <w:rsid w:val="00D55510"/>
    <w:rsid w:val="00D73E4A"/>
    <w:rsid w:val="00D94CA2"/>
    <w:rsid w:val="00DA1D59"/>
    <w:rsid w:val="00DA3483"/>
    <w:rsid w:val="00DA4F1D"/>
    <w:rsid w:val="00DA7939"/>
    <w:rsid w:val="00DB1019"/>
    <w:rsid w:val="00DB4114"/>
    <w:rsid w:val="00DB4EAA"/>
    <w:rsid w:val="00DB634B"/>
    <w:rsid w:val="00DC26A8"/>
    <w:rsid w:val="00DC4905"/>
    <w:rsid w:val="00DC4F7D"/>
    <w:rsid w:val="00DD641A"/>
    <w:rsid w:val="00DD6F51"/>
    <w:rsid w:val="00DE3DF1"/>
    <w:rsid w:val="00DE6132"/>
    <w:rsid w:val="00DE6436"/>
    <w:rsid w:val="00DF33B6"/>
    <w:rsid w:val="00E27D9F"/>
    <w:rsid w:val="00E331A0"/>
    <w:rsid w:val="00E46EB1"/>
    <w:rsid w:val="00E470E5"/>
    <w:rsid w:val="00E513BD"/>
    <w:rsid w:val="00E644F9"/>
    <w:rsid w:val="00E671C8"/>
    <w:rsid w:val="00E71342"/>
    <w:rsid w:val="00E73880"/>
    <w:rsid w:val="00E964E5"/>
    <w:rsid w:val="00EA3B6F"/>
    <w:rsid w:val="00EB088C"/>
    <w:rsid w:val="00EE10E8"/>
    <w:rsid w:val="00EE115F"/>
    <w:rsid w:val="00EE45CC"/>
    <w:rsid w:val="00EE7C35"/>
    <w:rsid w:val="00EF1479"/>
    <w:rsid w:val="00EF3C51"/>
    <w:rsid w:val="00EF5722"/>
    <w:rsid w:val="00F06679"/>
    <w:rsid w:val="00F157B7"/>
    <w:rsid w:val="00F16445"/>
    <w:rsid w:val="00F16F3E"/>
    <w:rsid w:val="00F17B48"/>
    <w:rsid w:val="00F27D7C"/>
    <w:rsid w:val="00F27F20"/>
    <w:rsid w:val="00F45F91"/>
    <w:rsid w:val="00F5132B"/>
    <w:rsid w:val="00F521E4"/>
    <w:rsid w:val="00F52CCC"/>
    <w:rsid w:val="00F536AF"/>
    <w:rsid w:val="00F53D03"/>
    <w:rsid w:val="00F62938"/>
    <w:rsid w:val="00F8622A"/>
    <w:rsid w:val="00F95D74"/>
    <w:rsid w:val="00FA2206"/>
    <w:rsid w:val="00FB0ABB"/>
    <w:rsid w:val="00FC0EB8"/>
    <w:rsid w:val="00FC4F2F"/>
    <w:rsid w:val="00FC4F91"/>
    <w:rsid w:val="00FD2DB4"/>
    <w:rsid w:val="00FD4521"/>
    <w:rsid w:val="00FE010D"/>
    <w:rsid w:val="00FE6F14"/>
    <w:rsid w:val="00FF1324"/>
    <w:rsid w:val="00FF16FA"/>
    <w:rsid w:val="00FF2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FB28BE"/>
  <w15:docId w15:val="{0667E9D4-5696-4471-9713-C762910D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55510"/>
    <w:rPr>
      <w:sz w:val="24"/>
      <w:szCs w:val="24"/>
    </w:rPr>
  </w:style>
  <w:style w:type="paragraph" w:styleId="Heading1">
    <w:name w:val="heading 1"/>
    <w:basedOn w:val="Normal"/>
    <w:next w:val="Normal"/>
    <w:qFormat/>
    <w:rsid w:val="008456D9"/>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3F0D98"/>
    <w:pPr>
      <w:keepNext/>
      <w:spacing w:before="240" w:after="60"/>
      <w:jc w:val="both"/>
      <w:outlineLvl w:val="2"/>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3179"/>
    <w:rPr>
      <w:rFonts w:ascii="Tahoma" w:hAnsi="Tahoma" w:cs="Tahoma"/>
      <w:sz w:val="16"/>
      <w:szCs w:val="16"/>
    </w:rPr>
  </w:style>
  <w:style w:type="paragraph" w:styleId="Header">
    <w:name w:val="header"/>
    <w:aliases w:val="Header + White"/>
    <w:basedOn w:val="Normal"/>
    <w:link w:val="HeaderChar"/>
    <w:rsid w:val="005E6AEA"/>
    <w:pPr>
      <w:tabs>
        <w:tab w:val="center" w:pos="4153"/>
        <w:tab w:val="right" w:pos="8306"/>
      </w:tabs>
      <w:jc w:val="both"/>
    </w:pPr>
    <w:rPr>
      <w:rFonts w:ascii="Arial" w:hAnsi="Arial"/>
      <w:snapToGrid w:val="0"/>
      <w:sz w:val="22"/>
      <w:szCs w:val="20"/>
      <w:lang w:eastAsia="en-US"/>
    </w:rPr>
  </w:style>
  <w:style w:type="character" w:styleId="CommentReference">
    <w:name w:val="annotation reference"/>
    <w:semiHidden/>
    <w:rsid w:val="005E6AEA"/>
    <w:rPr>
      <w:sz w:val="16"/>
      <w:szCs w:val="16"/>
    </w:rPr>
  </w:style>
  <w:style w:type="paragraph" w:styleId="Footer">
    <w:name w:val="footer"/>
    <w:basedOn w:val="Normal"/>
    <w:rsid w:val="00B42461"/>
    <w:pPr>
      <w:tabs>
        <w:tab w:val="center" w:pos="4153"/>
        <w:tab w:val="right" w:pos="8306"/>
      </w:tabs>
    </w:pPr>
  </w:style>
  <w:style w:type="table" w:styleId="TableGrid">
    <w:name w:val="Table Grid"/>
    <w:basedOn w:val="TableNormal"/>
    <w:rsid w:val="002A1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C0EB8"/>
  </w:style>
  <w:style w:type="paragraph" w:customStyle="1" w:styleId="Bullets">
    <w:name w:val="Bullets"/>
    <w:basedOn w:val="Normal"/>
    <w:rsid w:val="005B5B7E"/>
    <w:pPr>
      <w:numPr>
        <w:numId w:val="7"/>
      </w:numPr>
    </w:pPr>
  </w:style>
  <w:style w:type="paragraph" w:customStyle="1" w:styleId="Default">
    <w:name w:val="Default"/>
    <w:rsid w:val="00DA3483"/>
    <w:pPr>
      <w:autoSpaceDE w:val="0"/>
      <w:autoSpaceDN w:val="0"/>
      <w:adjustRightInd w:val="0"/>
    </w:pPr>
    <w:rPr>
      <w:color w:val="000000"/>
      <w:sz w:val="24"/>
      <w:szCs w:val="24"/>
    </w:rPr>
  </w:style>
  <w:style w:type="paragraph" w:customStyle="1" w:styleId="msolistparagraph0">
    <w:name w:val="msolistparagraph"/>
    <w:basedOn w:val="Normal"/>
    <w:rsid w:val="00E331A0"/>
    <w:pPr>
      <w:ind w:left="720"/>
    </w:pPr>
    <w:rPr>
      <w:rFonts w:ascii="Calibri" w:hAnsi="Calibri"/>
      <w:sz w:val="22"/>
      <w:szCs w:val="22"/>
    </w:rPr>
  </w:style>
  <w:style w:type="paragraph" w:customStyle="1" w:styleId="Normal2">
    <w:name w:val="Normal2"/>
    <w:basedOn w:val="Normal"/>
    <w:rsid w:val="00304A40"/>
    <w:pPr>
      <w:spacing w:after="240"/>
      <w:jc w:val="both"/>
    </w:pPr>
    <w:rPr>
      <w:rFonts w:ascii="Arial" w:hAnsi="Arial"/>
      <w:szCs w:val="20"/>
    </w:rPr>
  </w:style>
  <w:style w:type="paragraph" w:styleId="FootnoteText">
    <w:name w:val="footnote text"/>
    <w:basedOn w:val="Normal"/>
    <w:semiHidden/>
    <w:rsid w:val="00304A40"/>
    <w:pPr>
      <w:jc w:val="both"/>
    </w:pPr>
    <w:rPr>
      <w:rFonts w:ascii="Arial" w:hAnsi="Arial"/>
      <w:sz w:val="20"/>
      <w:szCs w:val="20"/>
    </w:rPr>
  </w:style>
  <w:style w:type="character" w:styleId="FootnoteReference">
    <w:name w:val="footnote reference"/>
    <w:semiHidden/>
    <w:rsid w:val="00304A40"/>
    <w:rPr>
      <w:vertAlign w:val="superscript"/>
    </w:rPr>
  </w:style>
  <w:style w:type="character" w:styleId="Hyperlink">
    <w:name w:val="Hyperlink"/>
    <w:rsid w:val="00304A40"/>
    <w:rPr>
      <w:color w:val="0000FF"/>
      <w:u w:val="single"/>
    </w:rPr>
  </w:style>
  <w:style w:type="paragraph" w:styleId="Title">
    <w:name w:val="Title"/>
    <w:basedOn w:val="Normal"/>
    <w:qFormat/>
    <w:rsid w:val="003F0D98"/>
    <w:pPr>
      <w:jc w:val="center"/>
    </w:pPr>
    <w:rPr>
      <w:rFonts w:ascii="Arial" w:hAnsi="Arial"/>
      <w:b/>
      <w:sz w:val="28"/>
      <w:szCs w:val="20"/>
    </w:rPr>
  </w:style>
  <w:style w:type="paragraph" w:styleId="ListParagraph">
    <w:name w:val="List Paragraph"/>
    <w:basedOn w:val="Normal"/>
    <w:uiPriority w:val="34"/>
    <w:qFormat/>
    <w:rsid w:val="00AD6229"/>
    <w:pPr>
      <w:ind w:left="851"/>
    </w:pPr>
  </w:style>
  <w:style w:type="paragraph" w:styleId="BodyText">
    <w:name w:val="Body Text"/>
    <w:basedOn w:val="Normal"/>
    <w:link w:val="BodyTextChar"/>
    <w:rsid w:val="00C90181"/>
    <w:rPr>
      <w:rFonts w:ascii="Arial" w:hAnsi="Arial"/>
      <w:b/>
      <w:sz w:val="22"/>
      <w:szCs w:val="20"/>
      <w:lang w:eastAsia="en-US"/>
    </w:rPr>
  </w:style>
  <w:style w:type="paragraph" w:styleId="Subtitle">
    <w:name w:val="Subtitle"/>
    <w:basedOn w:val="Normal"/>
    <w:qFormat/>
    <w:rsid w:val="00C90181"/>
    <w:pPr>
      <w:jc w:val="center"/>
    </w:pPr>
    <w:rPr>
      <w:rFonts w:ascii="Arial" w:hAnsi="Arial"/>
      <w:b/>
      <w:caps/>
      <w:szCs w:val="20"/>
      <w:u w:val="single"/>
      <w:lang w:eastAsia="en-US"/>
    </w:rPr>
  </w:style>
  <w:style w:type="paragraph" w:styleId="BodyText2">
    <w:name w:val="Body Text 2"/>
    <w:basedOn w:val="Normal"/>
    <w:rsid w:val="00C90181"/>
    <w:pPr>
      <w:spacing w:after="120" w:line="480" w:lineRule="auto"/>
    </w:pPr>
  </w:style>
  <w:style w:type="paragraph" w:styleId="NormalWeb">
    <w:name w:val="Normal (Web)"/>
    <w:basedOn w:val="Normal"/>
    <w:uiPriority w:val="99"/>
    <w:unhideWhenUsed/>
    <w:rsid w:val="009E0A6D"/>
    <w:pPr>
      <w:spacing w:before="100" w:beforeAutospacing="1" w:after="100" w:afterAutospacing="1"/>
    </w:pPr>
  </w:style>
  <w:style w:type="character" w:customStyle="1" w:styleId="HeaderChar">
    <w:name w:val="Header Char"/>
    <w:aliases w:val="Header + White Char"/>
    <w:link w:val="Header"/>
    <w:rsid w:val="00D55510"/>
    <w:rPr>
      <w:rFonts w:ascii="Arial" w:hAnsi="Arial"/>
      <w:snapToGrid w:val="0"/>
      <w:sz w:val="22"/>
      <w:lang w:eastAsia="en-US"/>
    </w:rPr>
  </w:style>
  <w:style w:type="paragraph" w:styleId="CommentText">
    <w:name w:val="annotation text"/>
    <w:basedOn w:val="Normal"/>
    <w:link w:val="CommentTextChar"/>
    <w:rsid w:val="00D121E8"/>
    <w:rPr>
      <w:sz w:val="20"/>
      <w:szCs w:val="20"/>
    </w:rPr>
  </w:style>
  <w:style w:type="character" w:customStyle="1" w:styleId="CommentTextChar">
    <w:name w:val="Comment Text Char"/>
    <w:basedOn w:val="DefaultParagraphFont"/>
    <w:link w:val="CommentText"/>
    <w:rsid w:val="00D121E8"/>
  </w:style>
  <w:style w:type="paragraph" w:styleId="CommentSubject">
    <w:name w:val="annotation subject"/>
    <w:basedOn w:val="CommentText"/>
    <w:next w:val="CommentText"/>
    <w:link w:val="CommentSubjectChar"/>
    <w:rsid w:val="00D121E8"/>
    <w:rPr>
      <w:b/>
      <w:bCs/>
    </w:rPr>
  </w:style>
  <w:style w:type="character" w:customStyle="1" w:styleId="CommentSubjectChar">
    <w:name w:val="Comment Subject Char"/>
    <w:link w:val="CommentSubject"/>
    <w:rsid w:val="00D121E8"/>
    <w:rPr>
      <w:b/>
      <w:bCs/>
    </w:rPr>
  </w:style>
  <w:style w:type="paragraph" w:styleId="Revision">
    <w:name w:val="Revision"/>
    <w:hidden/>
    <w:uiPriority w:val="99"/>
    <w:semiHidden/>
    <w:rsid w:val="00633E11"/>
    <w:rPr>
      <w:sz w:val="24"/>
      <w:szCs w:val="24"/>
    </w:rPr>
  </w:style>
  <w:style w:type="character" w:customStyle="1" w:styleId="BodyTextChar">
    <w:name w:val="Body Text Char"/>
    <w:link w:val="BodyText"/>
    <w:rsid w:val="00AA6DD3"/>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624656">
      <w:bodyDiv w:val="1"/>
      <w:marLeft w:val="0"/>
      <w:marRight w:val="0"/>
      <w:marTop w:val="0"/>
      <w:marBottom w:val="0"/>
      <w:divBdr>
        <w:top w:val="none" w:sz="0" w:space="0" w:color="auto"/>
        <w:left w:val="none" w:sz="0" w:space="0" w:color="auto"/>
        <w:bottom w:val="none" w:sz="0" w:space="0" w:color="auto"/>
        <w:right w:val="none" w:sz="0" w:space="0" w:color="auto"/>
      </w:divBdr>
    </w:div>
    <w:div w:id="536893069">
      <w:bodyDiv w:val="1"/>
      <w:marLeft w:val="0"/>
      <w:marRight w:val="0"/>
      <w:marTop w:val="0"/>
      <w:marBottom w:val="0"/>
      <w:divBdr>
        <w:top w:val="none" w:sz="0" w:space="0" w:color="auto"/>
        <w:left w:val="none" w:sz="0" w:space="0" w:color="auto"/>
        <w:bottom w:val="none" w:sz="0" w:space="0" w:color="auto"/>
        <w:right w:val="none" w:sz="0" w:space="0" w:color="auto"/>
      </w:divBdr>
    </w:div>
    <w:div w:id="646204139">
      <w:bodyDiv w:val="1"/>
      <w:marLeft w:val="0"/>
      <w:marRight w:val="0"/>
      <w:marTop w:val="0"/>
      <w:marBottom w:val="0"/>
      <w:divBdr>
        <w:top w:val="none" w:sz="0" w:space="0" w:color="auto"/>
        <w:left w:val="none" w:sz="0" w:space="0" w:color="auto"/>
        <w:bottom w:val="none" w:sz="0" w:space="0" w:color="auto"/>
        <w:right w:val="none" w:sz="0" w:space="0" w:color="auto"/>
      </w:divBdr>
    </w:div>
    <w:div w:id="649477997">
      <w:bodyDiv w:val="1"/>
      <w:marLeft w:val="0"/>
      <w:marRight w:val="0"/>
      <w:marTop w:val="0"/>
      <w:marBottom w:val="0"/>
      <w:divBdr>
        <w:top w:val="none" w:sz="0" w:space="0" w:color="auto"/>
        <w:left w:val="none" w:sz="0" w:space="0" w:color="auto"/>
        <w:bottom w:val="none" w:sz="0" w:space="0" w:color="auto"/>
        <w:right w:val="none" w:sz="0" w:space="0" w:color="auto"/>
      </w:divBdr>
    </w:div>
    <w:div w:id="724598659">
      <w:bodyDiv w:val="1"/>
      <w:marLeft w:val="0"/>
      <w:marRight w:val="0"/>
      <w:marTop w:val="0"/>
      <w:marBottom w:val="0"/>
      <w:divBdr>
        <w:top w:val="none" w:sz="0" w:space="0" w:color="auto"/>
        <w:left w:val="none" w:sz="0" w:space="0" w:color="auto"/>
        <w:bottom w:val="none" w:sz="0" w:space="0" w:color="auto"/>
        <w:right w:val="none" w:sz="0" w:space="0" w:color="auto"/>
      </w:divBdr>
    </w:div>
    <w:div w:id="838886903">
      <w:bodyDiv w:val="1"/>
      <w:marLeft w:val="0"/>
      <w:marRight w:val="0"/>
      <w:marTop w:val="0"/>
      <w:marBottom w:val="0"/>
      <w:divBdr>
        <w:top w:val="none" w:sz="0" w:space="0" w:color="auto"/>
        <w:left w:val="none" w:sz="0" w:space="0" w:color="auto"/>
        <w:bottom w:val="none" w:sz="0" w:space="0" w:color="auto"/>
        <w:right w:val="none" w:sz="0" w:space="0" w:color="auto"/>
      </w:divBdr>
    </w:div>
    <w:div w:id="907619991">
      <w:bodyDiv w:val="1"/>
      <w:marLeft w:val="0"/>
      <w:marRight w:val="0"/>
      <w:marTop w:val="0"/>
      <w:marBottom w:val="0"/>
      <w:divBdr>
        <w:top w:val="none" w:sz="0" w:space="0" w:color="auto"/>
        <w:left w:val="none" w:sz="0" w:space="0" w:color="auto"/>
        <w:bottom w:val="none" w:sz="0" w:space="0" w:color="auto"/>
        <w:right w:val="none" w:sz="0" w:space="0" w:color="auto"/>
      </w:divBdr>
    </w:div>
    <w:div w:id="956957583">
      <w:bodyDiv w:val="1"/>
      <w:marLeft w:val="0"/>
      <w:marRight w:val="0"/>
      <w:marTop w:val="0"/>
      <w:marBottom w:val="0"/>
      <w:divBdr>
        <w:top w:val="none" w:sz="0" w:space="0" w:color="auto"/>
        <w:left w:val="none" w:sz="0" w:space="0" w:color="auto"/>
        <w:bottom w:val="none" w:sz="0" w:space="0" w:color="auto"/>
        <w:right w:val="none" w:sz="0" w:space="0" w:color="auto"/>
      </w:divBdr>
    </w:div>
    <w:div w:id="1027028672">
      <w:bodyDiv w:val="1"/>
      <w:marLeft w:val="0"/>
      <w:marRight w:val="0"/>
      <w:marTop w:val="0"/>
      <w:marBottom w:val="0"/>
      <w:divBdr>
        <w:top w:val="none" w:sz="0" w:space="0" w:color="auto"/>
        <w:left w:val="none" w:sz="0" w:space="0" w:color="auto"/>
        <w:bottom w:val="none" w:sz="0" w:space="0" w:color="auto"/>
        <w:right w:val="none" w:sz="0" w:space="0" w:color="auto"/>
      </w:divBdr>
    </w:div>
    <w:div w:id="1168061082">
      <w:bodyDiv w:val="1"/>
      <w:marLeft w:val="0"/>
      <w:marRight w:val="0"/>
      <w:marTop w:val="0"/>
      <w:marBottom w:val="0"/>
      <w:divBdr>
        <w:top w:val="none" w:sz="0" w:space="0" w:color="auto"/>
        <w:left w:val="none" w:sz="0" w:space="0" w:color="auto"/>
        <w:bottom w:val="none" w:sz="0" w:space="0" w:color="auto"/>
        <w:right w:val="none" w:sz="0" w:space="0" w:color="auto"/>
      </w:divBdr>
    </w:div>
    <w:div w:id="1293755935">
      <w:bodyDiv w:val="1"/>
      <w:marLeft w:val="0"/>
      <w:marRight w:val="0"/>
      <w:marTop w:val="0"/>
      <w:marBottom w:val="0"/>
      <w:divBdr>
        <w:top w:val="none" w:sz="0" w:space="0" w:color="auto"/>
        <w:left w:val="none" w:sz="0" w:space="0" w:color="auto"/>
        <w:bottom w:val="none" w:sz="0" w:space="0" w:color="auto"/>
        <w:right w:val="none" w:sz="0" w:space="0" w:color="auto"/>
      </w:divBdr>
    </w:div>
    <w:div w:id="1745954473">
      <w:bodyDiv w:val="1"/>
      <w:marLeft w:val="0"/>
      <w:marRight w:val="0"/>
      <w:marTop w:val="0"/>
      <w:marBottom w:val="0"/>
      <w:divBdr>
        <w:top w:val="none" w:sz="0" w:space="0" w:color="auto"/>
        <w:left w:val="none" w:sz="0" w:space="0" w:color="auto"/>
        <w:bottom w:val="none" w:sz="0" w:space="0" w:color="auto"/>
        <w:right w:val="none" w:sz="0" w:space="0" w:color="auto"/>
      </w:divBdr>
    </w:div>
    <w:div w:id="1804886865">
      <w:bodyDiv w:val="1"/>
      <w:marLeft w:val="0"/>
      <w:marRight w:val="0"/>
      <w:marTop w:val="0"/>
      <w:marBottom w:val="0"/>
      <w:divBdr>
        <w:top w:val="none" w:sz="0" w:space="0" w:color="auto"/>
        <w:left w:val="none" w:sz="0" w:space="0" w:color="auto"/>
        <w:bottom w:val="none" w:sz="0" w:space="0" w:color="auto"/>
        <w:right w:val="none" w:sz="0" w:space="0" w:color="auto"/>
      </w:divBdr>
    </w:div>
    <w:div w:id="1920291228">
      <w:bodyDiv w:val="1"/>
      <w:marLeft w:val="0"/>
      <w:marRight w:val="0"/>
      <w:marTop w:val="0"/>
      <w:marBottom w:val="0"/>
      <w:divBdr>
        <w:top w:val="none" w:sz="0" w:space="0" w:color="auto"/>
        <w:left w:val="none" w:sz="0" w:space="0" w:color="auto"/>
        <w:bottom w:val="none" w:sz="0" w:space="0" w:color="auto"/>
        <w:right w:val="none" w:sz="0" w:space="0" w:color="auto"/>
      </w:divBdr>
    </w:div>
    <w:div w:id="2030255813">
      <w:bodyDiv w:val="1"/>
      <w:marLeft w:val="0"/>
      <w:marRight w:val="0"/>
      <w:marTop w:val="0"/>
      <w:marBottom w:val="0"/>
      <w:divBdr>
        <w:top w:val="none" w:sz="0" w:space="0" w:color="auto"/>
        <w:left w:val="none" w:sz="0" w:space="0" w:color="auto"/>
        <w:bottom w:val="none" w:sz="0" w:space="0" w:color="auto"/>
        <w:right w:val="none" w:sz="0" w:space="0" w:color="auto"/>
      </w:divBdr>
    </w:div>
    <w:div w:id="2034454459">
      <w:bodyDiv w:val="1"/>
      <w:marLeft w:val="0"/>
      <w:marRight w:val="0"/>
      <w:marTop w:val="0"/>
      <w:marBottom w:val="0"/>
      <w:divBdr>
        <w:top w:val="none" w:sz="0" w:space="0" w:color="auto"/>
        <w:left w:val="none" w:sz="0" w:space="0" w:color="auto"/>
        <w:bottom w:val="none" w:sz="0" w:space="0" w:color="auto"/>
        <w:right w:val="none" w:sz="0" w:space="0" w:color="auto"/>
      </w:divBdr>
    </w:div>
    <w:div w:id="2046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0D3EE-36F1-4DC8-9391-593DDC6C0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1322</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Grid Code Clarification of voltage control requirements from static plant</vt:lpstr>
    </vt:vector>
  </TitlesOfParts>
  <Company>National Grid</Company>
  <LinksUpToDate>false</LinksUpToDate>
  <CharactersWithSpaces>8719</CharactersWithSpaces>
  <SharedDoc>false</SharedDoc>
  <HLinks>
    <vt:vector size="6" baseType="variant">
      <vt:variant>
        <vt:i4>917597</vt:i4>
      </vt:variant>
      <vt:variant>
        <vt:i4>-1</vt:i4>
      </vt:variant>
      <vt:variant>
        <vt:i4>1026</vt:i4>
      </vt:variant>
      <vt:variant>
        <vt:i4>1</vt:i4>
      </vt:variant>
      <vt:variant>
        <vt:lpwstr>http://spcorpaff/sites/VIA/Logos/National%20Grid/JPEG/National_Grid_logo_blue_HR.jpg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Grid Code Clarification of voltage control requirements from static plant</dc:title>
  <dc:creator>kevin.smethurst</dc:creator>
  <cp:lastModifiedBy>Mullen (ESO), Paul J</cp:lastModifiedBy>
  <cp:revision>2</cp:revision>
  <cp:lastPrinted>2019-06-27T09:39:00Z</cp:lastPrinted>
  <dcterms:created xsi:type="dcterms:W3CDTF">2019-08-22T07:17:00Z</dcterms:created>
  <dcterms:modified xsi:type="dcterms:W3CDTF">2019-08-22T07:17:00Z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kevin smethurst</vt:lpwstr>
  </property>
  <property fmtid="{D5CDD505-2E9C-101B-9397-08002B2CF9AE}" pid="3" name="Primary Team">
    <vt:lpwstr>Generation Dynamic Performance</vt:lpwstr>
  </property>
  <property fmtid="{D5CDD505-2E9C-101B-9397-08002B2CF9AE}" pid="4" name="PrimaryAuthorEmail">
    <vt:lpwstr>kevin.smethurst@uk.ngrid.com</vt:lpwstr>
  </property>
  <property fmtid="{D5CDD505-2E9C-101B-9397-08002B2CF9AE}" pid="5" name="KeyWords0">
    <vt:lpwstr>statcom</vt:lpwstr>
  </property>
  <property fmtid="{D5CDD505-2E9C-101B-9397-08002B2CF9AE}" pid="6" name="ApprovedBy">
    <vt:lpwstr/>
  </property>
  <property fmtid="{D5CDD505-2E9C-101B-9397-08002B2CF9AE}" pid="7" name="Document Subject">
    <vt:lpwstr>Operational Issues</vt:lpwstr>
  </property>
  <property fmtid="{D5CDD505-2E9C-101B-9397-08002B2CF9AE}" pid="8" name="Site0">
    <vt:lpwstr/>
  </property>
  <property fmtid="{D5CDD505-2E9C-101B-9397-08002B2CF9AE}" pid="9" name="Plant Type">
    <vt:lpwstr>Wind</vt:lpwstr>
  </property>
  <property fmtid="{D5CDD505-2E9C-101B-9397-08002B2CF9AE}" pid="10" name="Description0">
    <vt:lpwstr>voltage control and fault ride through requirements on hybrid statcom. bothe STC zand Grid Code</vt:lpwstr>
  </property>
  <property fmtid="{D5CDD505-2E9C-101B-9397-08002B2CF9AE}" pid="11" name="ContentType">
    <vt:lpwstr>Document</vt:lpwstr>
  </property>
  <property fmtid="{D5CDD505-2E9C-101B-9397-08002B2CF9AE}" pid="12" name="Subject0">
    <vt:lpwstr>hybrid statcom.</vt:lpwstr>
  </property>
  <property fmtid="{D5CDD505-2E9C-101B-9397-08002B2CF9AE}" pid="13" name="SecurityClassification">
    <vt:lpwstr>Restricted to National Grid</vt:lpwstr>
  </property>
  <property fmtid="{D5CDD505-2E9C-101B-9397-08002B2CF9AE}" pid="14" name="Status">
    <vt:lpwstr>Work In Progress</vt:lpwstr>
  </property>
  <property fmtid="{D5CDD505-2E9C-101B-9397-08002B2CF9AE}" pid="15" name="Year of Submission">
    <vt:lpwstr>2010</vt:lpwstr>
  </property>
  <property fmtid="{D5CDD505-2E9C-101B-9397-08002B2CF9AE}" pid="16" name="Display Order">
    <vt:lpwstr/>
  </property>
  <property fmtid="{D5CDD505-2E9C-101B-9397-08002B2CF9AE}" pid="17" name="_NewReviewCycle">
    <vt:lpwstr/>
  </property>
  <property fmtid="{D5CDD505-2E9C-101B-9397-08002B2CF9AE}" pid="18" name="_AdHocReviewCycleID">
    <vt:i4>1517461627</vt:i4>
  </property>
  <property fmtid="{D5CDD505-2E9C-101B-9397-08002B2CF9AE}" pid="19" name="_EmailSubject">
    <vt:lpwstr>CMP317 - Terms of Reference </vt:lpwstr>
  </property>
  <property fmtid="{D5CDD505-2E9C-101B-9397-08002B2CF9AE}" pid="20" name="_AuthorEmail">
    <vt:lpwstr>Lurrentia.Walker@nationalgrideso.com</vt:lpwstr>
  </property>
  <property fmtid="{D5CDD505-2E9C-101B-9397-08002B2CF9AE}" pid="21" name="_AuthorEmailDisplayName">
    <vt:lpwstr>Walker (ESO), Lurrentia</vt:lpwstr>
  </property>
  <property fmtid="{D5CDD505-2E9C-101B-9397-08002B2CF9AE}" pid="22" name="_ReviewingToolsShownOnce">
    <vt:lpwstr/>
  </property>
</Properties>
</file>